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7C16BB9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0" w:author="Miruška Hrabčáková" w:date="2019-02-15T14:34:00Z">
        <w:r w:rsidR="00AE4ED7" w:rsidDel="00ED3DEC">
          <w:rPr>
            <w:rFonts w:ascii="Verdana" w:hAnsi="Verdana"/>
            <w:sz w:val="16"/>
            <w:szCs w:val="16"/>
            <w:lang w:val="sk-SK" w:eastAsia="cs-CZ"/>
          </w:rPr>
          <w:delText>3</w:delText>
        </w:r>
        <w:r w:rsidR="000B5862" w:rsidDel="00ED3DEC">
          <w:rPr>
            <w:rFonts w:ascii="Verdana" w:hAnsi="Verdana"/>
            <w:sz w:val="16"/>
            <w:szCs w:val="16"/>
            <w:lang w:val="sk-SK" w:eastAsia="cs-CZ"/>
          </w:rPr>
          <w:delText>1</w:delText>
        </w:r>
      </w:del>
      <w:ins w:id="1" w:author="Miruška Hrabčáková" w:date="2019-04-02T09:48:00Z">
        <w:r w:rsidR="00C72FCB">
          <w:rPr>
            <w:rFonts w:ascii="Verdana" w:hAnsi="Verdana"/>
            <w:sz w:val="16"/>
            <w:szCs w:val="16"/>
            <w:lang w:val="sk-SK" w:eastAsia="cs-CZ"/>
          </w:rPr>
          <w:t>0</w:t>
        </w:r>
      </w:ins>
      <w:ins w:id="2" w:author="Miruška Hrabčáková" w:date="2019-02-20T08:58:00Z">
        <w:r w:rsidR="00B0247B">
          <w:rPr>
            <w:rFonts w:ascii="Verdana" w:hAnsi="Verdana"/>
            <w:sz w:val="16"/>
            <w:szCs w:val="16"/>
            <w:lang w:val="sk-SK" w:eastAsia="cs-CZ"/>
          </w:rPr>
          <w:t>2</w:t>
        </w:r>
      </w:ins>
      <w:r w:rsidR="00B67260" w:rsidRPr="0014645C">
        <w:rPr>
          <w:rFonts w:ascii="Verdana" w:hAnsi="Verdana"/>
          <w:sz w:val="16"/>
          <w:szCs w:val="16"/>
          <w:lang w:val="sk-SK" w:eastAsia="cs-CZ"/>
        </w:rPr>
        <w:t>.</w:t>
      </w:r>
      <w:r w:rsidR="000B5862">
        <w:rPr>
          <w:rFonts w:ascii="Verdana" w:hAnsi="Verdana"/>
          <w:sz w:val="16"/>
          <w:szCs w:val="16"/>
          <w:lang w:val="sk-SK" w:eastAsia="cs-CZ"/>
        </w:rPr>
        <w:t>0</w:t>
      </w:r>
      <w:del w:id="3" w:author="Miruška Hrabčáková" w:date="2019-02-15T14:34:00Z">
        <w:r w:rsidR="000B5862" w:rsidDel="00ED3DEC">
          <w:rPr>
            <w:rFonts w:ascii="Verdana" w:hAnsi="Verdana"/>
            <w:sz w:val="16"/>
            <w:szCs w:val="16"/>
            <w:lang w:val="sk-SK" w:eastAsia="cs-CZ"/>
          </w:rPr>
          <w:delText>1</w:delText>
        </w:r>
      </w:del>
      <w:ins w:id="4" w:author="Miruška Hrabčáková" w:date="2019-04-02T09:48:00Z">
        <w:r w:rsidR="00C72FCB">
          <w:rPr>
            <w:rFonts w:ascii="Verdana" w:hAnsi="Verdana"/>
            <w:sz w:val="16"/>
            <w:szCs w:val="16"/>
            <w:lang w:val="sk-SK" w:eastAsia="cs-CZ"/>
          </w:rPr>
          <w:t>4</w:t>
        </w:r>
      </w:ins>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1CCC697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5" w:author="Miruška Hrabčáková" w:date="2019-02-15T14:34:00Z">
        <w:r w:rsidR="00AE4ED7" w:rsidDel="00ED3DEC">
          <w:rPr>
            <w:rFonts w:ascii="Verdana" w:hAnsi="Verdana"/>
            <w:sz w:val="16"/>
            <w:szCs w:val="16"/>
            <w:lang w:val="sk-SK" w:eastAsia="cs-CZ"/>
          </w:rPr>
          <w:delText>3</w:delText>
        </w:r>
        <w:r w:rsidR="00711BE1" w:rsidDel="00ED3DEC">
          <w:rPr>
            <w:rFonts w:ascii="Verdana" w:hAnsi="Verdana"/>
            <w:sz w:val="16"/>
            <w:szCs w:val="16"/>
            <w:lang w:val="sk-SK" w:eastAsia="cs-CZ"/>
          </w:rPr>
          <w:delText>1</w:delText>
        </w:r>
      </w:del>
      <w:ins w:id="6" w:author="Miruška Hrabčáková" w:date="2019-04-02T09:48:00Z">
        <w:r w:rsidR="00C72FCB">
          <w:rPr>
            <w:rFonts w:ascii="Verdana" w:hAnsi="Verdana"/>
            <w:sz w:val="16"/>
            <w:szCs w:val="16"/>
            <w:lang w:val="sk-SK" w:eastAsia="cs-CZ"/>
          </w:rPr>
          <w:t>0</w:t>
        </w:r>
      </w:ins>
      <w:ins w:id="7" w:author="Miruška Hrabčáková" w:date="2019-02-20T08:58:00Z">
        <w:r w:rsidR="00B0247B">
          <w:rPr>
            <w:rFonts w:ascii="Verdana" w:hAnsi="Verdana"/>
            <w:sz w:val="16"/>
            <w:szCs w:val="16"/>
            <w:lang w:val="sk-SK" w:eastAsia="cs-CZ"/>
          </w:rPr>
          <w:t>2</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8" w:author="Miruška Hrabčáková" w:date="2019-02-15T14:34:00Z">
        <w:r w:rsidR="00AD46DA" w:rsidDel="00ED3DEC">
          <w:rPr>
            <w:rFonts w:ascii="Verdana" w:hAnsi="Verdana"/>
            <w:sz w:val="16"/>
            <w:szCs w:val="16"/>
            <w:lang w:val="sk-SK" w:eastAsia="cs-CZ"/>
          </w:rPr>
          <w:delText>1</w:delText>
        </w:r>
      </w:del>
      <w:ins w:id="9" w:author="Miruška Hrabčáková" w:date="2019-04-02T09:49:00Z">
        <w:r w:rsidR="00C72FCB">
          <w:rPr>
            <w:rFonts w:ascii="Verdana" w:hAnsi="Verdana"/>
            <w:sz w:val="16"/>
            <w:szCs w:val="16"/>
            <w:lang w:val="sk-SK" w:eastAsia="cs-CZ"/>
          </w:rPr>
          <w:t>4</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4342C79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10" w:author="Miruška Hrabčáková" w:date="2019-02-15T14:34:00Z">
        <w:r w:rsidR="00AE4ED7" w:rsidDel="00ED3DEC">
          <w:rPr>
            <w:rFonts w:ascii="Verdana" w:hAnsi="Verdana"/>
            <w:sz w:val="16"/>
            <w:szCs w:val="16"/>
            <w:lang w:val="sk-SK" w:eastAsia="cs-CZ"/>
          </w:rPr>
          <w:delText>3</w:delText>
        </w:r>
        <w:r w:rsidR="00711BE1" w:rsidDel="00ED3DEC">
          <w:rPr>
            <w:rFonts w:ascii="Verdana" w:hAnsi="Verdana"/>
            <w:sz w:val="16"/>
            <w:szCs w:val="16"/>
            <w:lang w:val="sk-SK" w:eastAsia="cs-CZ"/>
          </w:rPr>
          <w:delText>1</w:delText>
        </w:r>
      </w:del>
      <w:ins w:id="11" w:author="Miruška Hrabčáková" w:date="2019-04-02T09:49:00Z">
        <w:r w:rsidR="00C72FCB">
          <w:rPr>
            <w:rFonts w:ascii="Verdana" w:hAnsi="Verdana"/>
            <w:sz w:val="16"/>
            <w:szCs w:val="16"/>
            <w:lang w:val="sk-SK" w:eastAsia="cs-CZ"/>
          </w:rPr>
          <w:t>0</w:t>
        </w:r>
      </w:ins>
      <w:ins w:id="12" w:author="Miruška Hrabčáková" w:date="2019-02-20T08:58:00Z">
        <w:r w:rsidR="008A422C">
          <w:rPr>
            <w:rFonts w:ascii="Verdana" w:hAnsi="Verdana"/>
            <w:sz w:val="16"/>
            <w:szCs w:val="16"/>
            <w:lang w:val="sk-SK" w:eastAsia="cs-CZ"/>
          </w:rPr>
          <w:t>2</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13" w:author="Miruška Hrabčáková" w:date="2019-02-15T14:34:00Z">
        <w:r w:rsidR="00AD46DA" w:rsidDel="00ED3DEC">
          <w:rPr>
            <w:rFonts w:ascii="Verdana" w:hAnsi="Verdana"/>
            <w:sz w:val="16"/>
            <w:szCs w:val="16"/>
            <w:lang w:val="sk-SK" w:eastAsia="cs-CZ"/>
          </w:rPr>
          <w:delText>1</w:delText>
        </w:r>
      </w:del>
      <w:ins w:id="14" w:author="Miruška Hrabčáková" w:date="2019-04-02T09:49:00Z">
        <w:r w:rsidR="00C72FCB">
          <w:rPr>
            <w:rFonts w:ascii="Verdana" w:hAnsi="Verdana"/>
            <w:sz w:val="16"/>
            <w:szCs w:val="16"/>
            <w:lang w:val="sk-SK" w:eastAsia="cs-CZ"/>
          </w:rPr>
          <w:t>4</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782A9607"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del w:id="15" w:author="Miruška Hrabčáková" w:date="2019-02-15T14:33:00Z">
        <w:r w:rsidR="00390802" w:rsidDel="00ED3DEC">
          <w:rPr>
            <w:rFonts w:ascii="Verdana" w:hAnsi="Verdana"/>
            <w:sz w:val="16"/>
            <w:szCs w:val="16"/>
            <w:lang w:val="sk-SK" w:eastAsia="cs-CZ"/>
          </w:rPr>
          <w:delText>0</w:delText>
        </w:r>
      </w:del>
      <w:ins w:id="16" w:author="Miruška Hrabčáková" w:date="2019-02-15T14:33:00Z">
        <w:r w:rsidR="00ED3DEC">
          <w:rPr>
            <w:rFonts w:ascii="Verdana" w:hAnsi="Verdana"/>
            <w:sz w:val="16"/>
            <w:szCs w:val="16"/>
            <w:lang w:val="sk-SK" w:eastAsia="cs-CZ"/>
          </w:rPr>
          <w:t>1</w:t>
        </w:r>
      </w:ins>
      <w:r w:rsidRPr="0014645C">
        <w:rPr>
          <w:rFonts w:ascii="Verdana" w:hAnsi="Verdana"/>
          <w:sz w:val="16"/>
          <w:szCs w:val="16"/>
          <w:lang w:val="sk-SK" w:eastAsia="cs-CZ"/>
        </w:rPr>
        <w:t>; platnosť od:</w:t>
      </w:r>
      <w:del w:id="17" w:author="Miruška Hrabčáková" w:date="2019-02-15T14:34:00Z">
        <w:r w:rsidR="00AE4ED7" w:rsidDel="00ED3DEC">
          <w:rPr>
            <w:rFonts w:ascii="Verdana" w:hAnsi="Verdana"/>
            <w:sz w:val="16"/>
            <w:szCs w:val="16"/>
            <w:lang w:val="sk-SK" w:eastAsia="cs-CZ"/>
          </w:rPr>
          <w:delText>3</w:delText>
        </w:r>
        <w:r w:rsidR="00711BE1" w:rsidDel="00ED3DEC">
          <w:rPr>
            <w:rFonts w:ascii="Verdana" w:hAnsi="Verdana"/>
            <w:sz w:val="16"/>
            <w:szCs w:val="16"/>
            <w:lang w:val="sk-SK" w:eastAsia="cs-CZ"/>
          </w:rPr>
          <w:delText>1</w:delText>
        </w:r>
      </w:del>
      <w:ins w:id="18" w:author="Miruška Hrabčáková" w:date="2019-04-02T09:49:00Z">
        <w:r w:rsidR="00C72FCB">
          <w:rPr>
            <w:rFonts w:ascii="Verdana" w:hAnsi="Verdana"/>
            <w:sz w:val="16"/>
            <w:szCs w:val="16"/>
            <w:lang w:val="sk-SK" w:eastAsia="cs-CZ"/>
          </w:rPr>
          <w:t>0</w:t>
        </w:r>
      </w:ins>
      <w:ins w:id="19" w:author="Miruška Hrabčáková" w:date="2019-02-20T08:58:00Z">
        <w:r w:rsidR="008A422C">
          <w:rPr>
            <w:rFonts w:ascii="Verdana" w:hAnsi="Verdana"/>
            <w:sz w:val="16"/>
            <w:szCs w:val="16"/>
            <w:lang w:val="sk-SK" w:eastAsia="cs-CZ"/>
          </w:rPr>
          <w:t>2</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20" w:author="Miruška Hrabčáková" w:date="2019-02-15T14:34:00Z">
        <w:r w:rsidR="001A4DE4" w:rsidDel="00ED3DEC">
          <w:rPr>
            <w:rFonts w:ascii="Verdana" w:hAnsi="Verdana"/>
            <w:sz w:val="16"/>
            <w:szCs w:val="16"/>
            <w:lang w:val="sk-SK" w:eastAsia="cs-CZ"/>
          </w:rPr>
          <w:delText>1</w:delText>
        </w:r>
      </w:del>
      <w:ins w:id="21" w:author="Miruška Hrabčáková" w:date="2019-04-02T09:49:00Z">
        <w:r w:rsidR="00C72FCB">
          <w:rPr>
            <w:rFonts w:ascii="Verdana" w:hAnsi="Verdana"/>
            <w:sz w:val="16"/>
            <w:szCs w:val="16"/>
            <w:lang w:val="sk-SK" w:eastAsia="cs-CZ"/>
          </w:rPr>
          <w:t>4</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del w:id="22" w:author="Miruška Hrabčáková" w:date="2019-02-15T14:34:00Z">
        <w:r w:rsidR="00AE4ED7" w:rsidDel="00ED3DEC">
          <w:rPr>
            <w:rFonts w:ascii="Verdana" w:hAnsi="Verdana"/>
            <w:sz w:val="16"/>
            <w:szCs w:val="16"/>
            <w:lang w:val="sk-SK" w:eastAsia="cs-CZ"/>
          </w:rPr>
          <w:delText>3</w:delText>
        </w:r>
        <w:r w:rsidR="00711BE1" w:rsidDel="00ED3DEC">
          <w:rPr>
            <w:rFonts w:ascii="Verdana" w:hAnsi="Verdana"/>
            <w:sz w:val="16"/>
            <w:szCs w:val="16"/>
            <w:lang w:val="sk-SK" w:eastAsia="cs-CZ"/>
          </w:rPr>
          <w:delText>1</w:delText>
        </w:r>
      </w:del>
      <w:ins w:id="23" w:author="Miruška Hrabčáková" w:date="2019-04-02T09:49:00Z">
        <w:r w:rsidR="00C72FCB">
          <w:rPr>
            <w:rFonts w:ascii="Verdana" w:hAnsi="Verdana"/>
            <w:sz w:val="16"/>
            <w:szCs w:val="16"/>
            <w:lang w:val="sk-SK" w:eastAsia="cs-CZ"/>
          </w:rPr>
          <w:t>0</w:t>
        </w:r>
      </w:ins>
      <w:ins w:id="24" w:author="Miruška Hrabčáková" w:date="2019-02-20T08:58:00Z">
        <w:r w:rsidR="008A422C">
          <w:rPr>
            <w:rFonts w:ascii="Verdana" w:hAnsi="Verdana"/>
            <w:sz w:val="16"/>
            <w:szCs w:val="16"/>
            <w:lang w:val="sk-SK" w:eastAsia="cs-CZ"/>
          </w:rPr>
          <w:t>2</w:t>
        </w:r>
      </w:ins>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del w:id="25" w:author="Miruška Hrabčáková" w:date="2019-02-15T14:34:00Z">
        <w:r w:rsidR="001A4DE4" w:rsidDel="00ED3DEC">
          <w:rPr>
            <w:rFonts w:ascii="Verdana" w:hAnsi="Verdana"/>
            <w:sz w:val="16"/>
            <w:szCs w:val="16"/>
            <w:lang w:val="sk-SK" w:eastAsia="cs-CZ"/>
          </w:rPr>
          <w:delText>1</w:delText>
        </w:r>
      </w:del>
      <w:ins w:id="26" w:author="Miruška Hrabčáková" w:date="2019-04-02T09:49:00Z">
        <w:r w:rsidR="00C72FCB">
          <w:rPr>
            <w:rFonts w:ascii="Verdana" w:hAnsi="Verdana"/>
            <w:sz w:val="16"/>
            <w:szCs w:val="16"/>
            <w:lang w:val="sk-SK" w:eastAsia="cs-CZ"/>
          </w:rPr>
          <w:t>4</w:t>
        </w:r>
      </w:ins>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AA3BE3">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AA3BE3">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AA3BE3">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AA3BE3">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AA3BE3">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AA3BE3">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AA3BE3">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AA3BE3">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AA3BE3">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AA3BE3">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AA3BE3">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AA3BE3">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AA3BE3">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AA3BE3">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AA3BE3">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AA3BE3">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AA3BE3">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AA3BE3">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AA3BE3">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AA3BE3">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AA3BE3">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AA3BE3">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AA3BE3">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AA3BE3">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AA3BE3">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AA3BE3">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AA3BE3">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AA3BE3">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AA3BE3">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AA3BE3">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AA3BE3">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AA3BE3">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AA3BE3">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AA3BE3">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AA3BE3">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AA3BE3">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AA3BE3">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AA3BE3">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AA3BE3">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69</w:t>
            </w:r>
            <w:r w:rsidR="00102828" w:rsidRPr="00102828">
              <w:rPr>
                <w:rFonts w:ascii="Arial" w:hAnsi="Arial"/>
                <w:noProof/>
                <w:webHidden/>
                <w:sz w:val="17"/>
              </w:rPr>
              <w:fldChar w:fldCharType="end"/>
            </w:r>
          </w:hyperlink>
        </w:p>
        <w:p w14:paraId="25365370" w14:textId="77777777" w:rsidR="00102828" w:rsidRPr="00102828" w:rsidRDefault="00AA3BE3">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AA3BE3">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AA3BE3">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AA3BE3">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AA3BE3">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AA3BE3">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AA3BE3">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AA3BE3">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AA3BE3">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AA3BE3">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AA3BE3">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AA3BE3">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AA3BE3">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AA3BE3">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AA3BE3">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AA3BE3">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AA3BE3">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7" w:name="_Toc334068"/>
      <w:bookmarkStart w:id="28" w:name="_Toc417648874"/>
      <w:bookmarkStart w:id="29" w:name="_Toc440354963"/>
      <w:bookmarkStart w:id="30" w:name="_Toc440375294"/>
      <w:r w:rsidRPr="0014645C">
        <w:rPr>
          <w:lang w:val="sk-SK"/>
        </w:rPr>
        <w:lastRenderedPageBreak/>
        <w:t>1.</w:t>
      </w:r>
      <w:r w:rsidRPr="0014645C">
        <w:rPr>
          <w:lang w:val="sk-SK"/>
        </w:rPr>
        <w:tab/>
        <w:t>Všeobecné informácie</w:t>
      </w:r>
      <w:bookmarkEnd w:id="27"/>
    </w:p>
    <w:p w14:paraId="58484455" w14:textId="2680354A" w:rsidR="00551D65" w:rsidRPr="0014645C" w:rsidRDefault="00551D65" w:rsidP="00551D65">
      <w:pPr>
        <w:pStyle w:val="Nadpis2"/>
        <w:spacing w:line="480" w:lineRule="auto"/>
        <w:rPr>
          <w:b/>
          <w:lang w:val="sk-SK"/>
        </w:rPr>
      </w:pPr>
      <w:bookmarkStart w:id="31" w:name="_Toc334069"/>
      <w:r w:rsidRPr="0014645C">
        <w:rPr>
          <w:b/>
          <w:lang w:val="sk-SK"/>
        </w:rPr>
        <w:t>1.1</w:t>
      </w:r>
      <w:r w:rsidRPr="0014645C">
        <w:rPr>
          <w:b/>
          <w:lang w:val="sk-SK"/>
        </w:rPr>
        <w:tab/>
        <w:t>Cieľ príručky</w:t>
      </w:r>
      <w:bookmarkEnd w:id="31"/>
    </w:p>
    <w:p w14:paraId="2A81CD13" w14:textId="60406A13" w:rsidR="000867AE" w:rsidRPr="0014645C" w:rsidRDefault="000867AE" w:rsidP="008C2173">
      <w:pPr>
        <w:pStyle w:val="BodyText1"/>
        <w:jc w:val="both"/>
        <w:rPr>
          <w:lang w:val="sk-SK"/>
        </w:rPr>
      </w:pPr>
      <w:bookmarkStart w:id="32" w:name="_Toc417132717"/>
      <w:bookmarkEnd w:id="28"/>
      <w:bookmarkEnd w:id="29"/>
      <w:bookmarkEnd w:id="30"/>
      <w:bookmarkEnd w:id="32"/>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33" w:name="_Toc417132480"/>
      <w:bookmarkStart w:id="34" w:name="_Toc417648877"/>
      <w:bookmarkStart w:id="35" w:name="_Toc440354966"/>
      <w:bookmarkStart w:id="36" w:name="_Toc440375297"/>
      <w:bookmarkStart w:id="37" w:name="_Toc458432885"/>
      <w:bookmarkStart w:id="38" w:name="_Toc334070"/>
      <w:r w:rsidRPr="0014645C">
        <w:rPr>
          <w:b/>
          <w:lang w:val="sk-SK"/>
        </w:rPr>
        <w:t>1.2</w:t>
      </w:r>
      <w:r w:rsidRPr="0014645C">
        <w:rPr>
          <w:b/>
          <w:lang w:val="sk-SK"/>
        </w:rPr>
        <w:tab/>
      </w:r>
      <w:r w:rsidR="001918B9" w:rsidRPr="0014645C">
        <w:rPr>
          <w:b/>
          <w:lang w:val="sk-SK"/>
        </w:rPr>
        <w:t>Platnosť príručky</w:t>
      </w:r>
      <w:bookmarkEnd w:id="33"/>
      <w:bookmarkEnd w:id="34"/>
      <w:bookmarkEnd w:id="35"/>
      <w:bookmarkEnd w:id="36"/>
      <w:bookmarkEnd w:id="37"/>
      <w:bookmarkEnd w:id="38"/>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9" w:name="_Toc417132481"/>
      <w:bookmarkStart w:id="40" w:name="_Toc417648878"/>
      <w:bookmarkStart w:id="41" w:name="_Toc440354967"/>
      <w:bookmarkStart w:id="42" w:name="_Toc440375298"/>
      <w:bookmarkStart w:id="43" w:name="_Toc458432886"/>
      <w:bookmarkStart w:id="44" w:name="_Toc334071"/>
      <w:r w:rsidRPr="0014645C">
        <w:rPr>
          <w:b/>
          <w:lang w:val="sk-SK"/>
        </w:rPr>
        <w:t>1.3</w:t>
      </w:r>
      <w:r w:rsidRPr="0014645C">
        <w:rPr>
          <w:b/>
          <w:lang w:val="sk-SK"/>
        </w:rPr>
        <w:tab/>
      </w:r>
      <w:r w:rsidR="00496FE2" w:rsidRPr="0014645C">
        <w:rPr>
          <w:b/>
          <w:lang w:val="sk-SK"/>
        </w:rPr>
        <w:t>Definícia pojmov</w:t>
      </w:r>
      <w:bookmarkEnd w:id="39"/>
      <w:bookmarkEnd w:id="40"/>
      <w:bookmarkEnd w:id="41"/>
      <w:bookmarkEnd w:id="42"/>
      <w:bookmarkEnd w:id="43"/>
      <w:bookmarkEnd w:id="44"/>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45" w:name="_Toc415238392"/>
      <w:bookmarkStart w:id="46" w:name="_Toc415238442"/>
      <w:bookmarkStart w:id="47" w:name="_Toc415238393"/>
      <w:bookmarkStart w:id="48" w:name="_Toc415238443"/>
      <w:bookmarkStart w:id="49" w:name="_Toc415238394"/>
      <w:bookmarkStart w:id="50" w:name="_Toc415238444"/>
      <w:bookmarkStart w:id="51" w:name="_Toc415238395"/>
      <w:bookmarkStart w:id="52" w:name="_Toc415238445"/>
      <w:bookmarkStart w:id="53" w:name="_Toc415238396"/>
      <w:bookmarkStart w:id="54" w:name="_Toc415238446"/>
      <w:bookmarkStart w:id="55" w:name="_Toc415238397"/>
      <w:bookmarkStart w:id="56" w:name="_Toc415238447"/>
      <w:bookmarkStart w:id="57" w:name="_Toc410400239"/>
      <w:bookmarkStart w:id="58" w:name="_Toc417132482"/>
      <w:bookmarkStart w:id="59" w:name="_Toc417648879"/>
      <w:bookmarkStart w:id="60" w:name="_Toc440354968"/>
      <w:bookmarkStart w:id="61" w:name="_Toc440375299"/>
      <w:bookmarkStart w:id="62" w:name="_Toc458432887"/>
      <w:bookmarkStart w:id="63" w:name="_Toc334072"/>
      <w:bookmarkEnd w:id="45"/>
      <w:bookmarkEnd w:id="46"/>
      <w:bookmarkEnd w:id="47"/>
      <w:bookmarkEnd w:id="48"/>
      <w:bookmarkEnd w:id="49"/>
      <w:bookmarkEnd w:id="50"/>
      <w:bookmarkEnd w:id="51"/>
      <w:bookmarkEnd w:id="52"/>
      <w:bookmarkEnd w:id="53"/>
      <w:bookmarkEnd w:id="54"/>
      <w:bookmarkEnd w:id="55"/>
      <w:bookmarkEnd w:id="56"/>
      <w:r w:rsidRPr="0014645C">
        <w:rPr>
          <w:b/>
          <w:lang w:val="sk-SK"/>
        </w:rPr>
        <w:t>1.4</w:t>
      </w:r>
      <w:r w:rsidRPr="0014645C">
        <w:rPr>
          <w:b/>
          <w:lang w:val="sk-SK"/>
        </w:rPr>
        <w:tab/>
      </w:r>
      <w:r w:rsidR="001E7A3C" w:rsidRPr="0014645C">
        <w:rPr>
          <w:b/>
          <w:lang w:val="sk-SK"/>
        </w:rPr>
        <w:t>Použité skratky</w:t>
      </w:r>
      <w:bookmarkEnd w:id="57"/>
      <w:bookmarkEnd w:id="58"/>
      <w:bookmarkEnd w:id="59"/>
      <w:bookmarkEnd w:id="60"/>
      <w:bookmarkEnd w:id="61"/>
      <w:bookmarkEnd w:id="62"/>
      <w:bookmarkEnd w:id="63"/>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64" w:name="_Toc440354969"/>
      <w:bookmarkStart w:id="65" w:name="_Toc440375300"/>
      <w:bookmarkStart w:id="66" w:name="_Toc458432888"/>
      <w:bookmarkStart w:id="67"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64"/>
      <w:bookmarkEnd w:id="65"/>
      <w:bookmarkEnd w:id="66"/>
      <w:bookmarkEnd w:id="67"/>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68" w:name="_Toc418001210"/>
      <w:bookmarkStart w:id="69" w:name="_Toc418003035"/>
      <w:bookmarkStart w:id="70" w:name="_Toc418001211"/>
      <w:bookmarkStart w:id="71" w:name="_Toc418003036"/>
      <w:bookmarkStart w:id="72" w:name="_Toc440354970"/>
      <w:bookmarkStart w:id="73" w:name="_Toc440375301"/>
      <w:bookmarkStart w:id="74" w:name="_Toc458432889"/>
      <w:bookmarkStart w:id="75" w:name="_Toc334074"/>
      <w:bookmarkEnd w:id="68"/>
      <w:bookmarkEnd w:id="69"/>
      <w:bookmarkEnd w:id="70"/>
      <w:bookmarkEnd w:id="71"/>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72"/>
      <w:bookmarkEnd w:id="73"/>
      <w:bookmarkEnd w:id="74"/>
      <w:bookmarkEnd w:id="75"/>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76" w:name="_Toc418001213"/>
      <w:bookmarkStart w:id="77" w:name="_Toc418003038"/>
      <w:bookmarkStart w:id="78" w:name="_Toc440354971"/>
      <w:bookmarkStart w:id="79" w:name="_Toc440375302"/>
      <w:bookmarkStart w:id="80" w:name="_Toc458432890"/>
      <w:bookmarkStart w:id="81" w:name="_Toc334075"/>
      <w:bookmarkEnd w:id="76"/>
      <w:bookmarkEnd w:id="77"/>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78"/>
      <w:bookmarkEnd w:id="79"/>
      <w:bookmarkEnd w:id="80"/>
      <w:bookmarkEnd w:id="81"/>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82" w:name="_Toc418001215"/>
      <w:bookmarkStart w:id="83" w:name="_Toc418003040"/>
      <w:bookmarkStart w:id="84" w:name="_Toc410400240"/>
      <w:bookmarkStart w:id="85" w:name="_Toc417132483"/>
      <w:bookmarkStart w:id="86" w:name="_Toc417648880"/>
      <w:bookmarkStart w:id="87" w:name="_Toc440354972"/>
      <w:bookmarkStart w:id="88" w:name="_Toc440375303"/>
      <w:bookmarkStart w:id="89" w:name="_Toc458432891"/>
      <w:bookmarkStart w:id="90" w:name="_Toc334076"/>
      <w:bookmarkEnd w:id="82"/>
      <w:bookmarkEnd w:id="83"/>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84"/>
      <w:r w:rsidR="002B3DE0" w:rsidRPr="0014645C">
        <w:rPr>
          <w:i w:val="0"/>
          <w:lang w:val="sk-SK"/>
        </w:rPr>
        <w:t>príspevku</w:t>
      </w:r>
      <w:bookmarkEnd w:id="85"/>
      <w:bookmarkEnd w:id="86"/>
      <w:bookmarkEnd w:id="87"/>
      <w:bookmarkEnd w:id="88"/>
      <w:bookmarkEnd w:id="89"/>
      <w:bookmarkEnd w:id="90"/>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91" w:name="_Toc417132484"/>
      <w:bookmarkStart w:id="92" w:name="_Toc417648881"/>
      <w:bookmarkStart w:id="93" w:name="_Toc440354973"/>
      <w:bookmarkStart w:id="94" w:name="_Toc440375304"/>
      <w:bookmarkStart w:id="95" w:name="_Toc458432892"/>
      <w:bookmarkStart w:id="96" w:name="_Toc334077"/>
      <w:bookmarkStart w:id="97" w:name="_Toc413652662"/>
      <w:bookmarkStart w:id="98" w:name="_Toc413680802"/>
      <w:bookmarkStart w:id="99" w:name="_Toc413681974"/>
      <w:bookmarkStart w:id="100" w:name="_Toc413682307"/>
      <w:bookmarkStart w:id="101"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91"/>
      <w:bookmarkEnd w:id="92"/>
      <w:bookmarkEnd w:id="93"/>
      <w:bookmarkEnd w:id="94"/>
      <w:bookmarkEnd w:id="95"/>
      <w:bookmarkEnd w:id="96"/>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02" w:name="_Toc458432893"/>
      <w:bookmarkStart w:id="103" w:name="_Toc334078"/>
      <w:bookmarkEnd w:id="97"/>
      <w:bookmarkEnd w:id="98"/>
      <w:bookmarkEnd w:id="99"/>
      <w:bookmarkEnd w:id="100"/>
      <w:bookmarkEnd w:id="101"/>
      <w:r w:rsidRPr="0014645C">
        <w:rPr>
          <w:b/>
          <w:lang w:val="sk-SK"/>
        </w:rPr>
        <w:t>2.2</w:t>
      </w:r>
      <w:r w:rsidR="007708E2" w:rsidRPr="0014645C">
        <w:rPr>
          <w:b/>
          <w:lang w:val="sk-SK"/>
        </w:rPr>
        <w:tab/>
      </w:r>
      <w:bookmarkStart w:id="104" w:name="_Toc417132485"/>
      <w:bookmarkStart w:id="105" w:name="_Toc417648882"/>
      <w:bookmarkStart w:id="106" w:name="_Toc440354974"/>
      <w:bookmarkStart w:id="107" w:name="_Toc440375305"/>
      <w:r w:rsidR="002B3DE0" w:rsidRPr="0014645C">
        <w:rPr>
          <w:b/>
          <w:lang w:val="sk-SK"/>
        </w:rPr>
        <w:t>Oprávnenosť partnera</w:t>
      </w:r>
      <w:bookmarkEnd w:id="102"/>
      <w:bookmarkEnd w:id="103"/>
      <w:bookmarkEnd w:id="104"/>
      <w:bookmarkEnd w:id="105"/>
      <w:bookmarkEnd w:id="106"/>
      <w:bookmarkEnd w:id="107"/>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08" w:name="_Toc410400241"/>
      <w:bookmarkStart w:id="109" w:name="_Toc417132486"/>
      <w:bookmarkStart w:id="110" w:name="_Toc417648883"/>
      <w:bookmarkStart w:id="111" w:name="_Toc440354975"/>
      <w:bookmarkStart w:id="112" w:name="_Toc440375306"/>
      <w:bookmarkStart w:id="113" w:name="_Toc458432894"/>
    </w:p>
    <w:p w14:paraId="15B0CC12" w14:textId="55513C19" w:rsidR="007F474D" w:rsidRPr="0014645C" w:rsidRDefault="003E4A99" w:rsidP="000F423E">
      <w:pPr>
        <w:pStyle w:val="Nadpis2"/>
        <w:spacing w:line="480" w:lineRule="auto"/>
        <w:rPr>
          <w:b/>
          <w:lang w:val="sk-SK"/>
        </w:rPr>
      </w:pPr>
      <w:bookmarkStart w:id="114"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08"/>
      <w:bookmarkEnd w:id="109"/>
      <w:r w:rsidR="00402875" w:rsidRPr="0014645C">
        <w:rPr>
          <w:b/>
          <w:lang w:val="sk-SK"/>
        </w:rPr>
        <w:t xml:space="preserve"> realizácie projektu</w:t>
      </w:r>
      <w:bookmarkEnd w:id="110"/>
      <w:bookmarkEnd w:id="111"/>
      <w:bookmarkEnd w:id="112"/>
      <w:bookmarkEnd w:id="113"/>
      <w:bookmarkEnd w:id="114"/>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15" w:name="_Toc417132487"/>
      <w:bookmarkStart w:id="116" w:name="_Toc417648884"/>
      <w:bookmarkStart w:id="117" w:name="_Toc440354976"/>
      <w:bookmarkStart w:id="118" w:name="_Toc440375307"/>
      <w:bookmarkStart w:id="119" w:name="_Toc458432895"/>
      <w:bookmarkStart w:id="120" w:name="_Toc410400242"/>
    </w:p>
    <w:p w14:paraId="15B0CC15" w14:textId="287B7029" w:rsidR="00C85E20" w:rsidRPr="0014645C" w:rsidRDefault="003E4A99" w:rsidP="00112D17">
      <w:pPr>
        <w:pStyle w:val="Nadpis2"/>
        <w:spacing w:line="480" w:lineRule="auto"/>
        <w:rPr>
          <w:b/>
          <w:lang w:val="sk-SK"/>
        </w:rPr>
      </w:pPr>
      <w:bookmarkStart w:id="121"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15"/>
      <w:r w:rsidR="00387FBA" w:rsidRPr="0014645C">
        <w:rPr>
          <w:b/>
          <w:lang w:val="sk-SK"/>
        </w:rPr>
        <w:t>projektu</w:t>
      </w:r>
      <w:bookmarkEnd w:id="116"/>
      <w:bookmarkEnd w:id="117"/>
      <w:bookmarkEnd w:id="118"/>
      <w:bookmarkEnd w:id="119"/>
      <w:bookmarkEnd w:id="121"/>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20"/>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w:t>
      </w:r>
      <w:bookmarkStart w:id="122" w:name="_GoBack"/>
      <w:bookmarkEnd w:id="122"/>
      <w:r w:rsidRPr="0014645C">
        <w:rPr>
          <w:rFonts w:ascii="Arial" w:hAnsi="Arial" w:cs="Arial"/>
          <w:sz w:val="19"/>
          <w:szCs w:val="19"/>
          <w:lang w:val="sk-SK"/>
        </w:rPr>
        <w:t xml:space="preserve">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23" w:name="_Toc410400243"/>
      <w:bookmarkStart w:id="124" w:name="_Toc417132488"/>
      <w:bookmarkStart w:id="125" w:name="_Toc417648885"/>
      <w:bookmarkStart w:id="126" w:name="_Toc440354977"/>
      <w:bookmarkStart w:id="127" w:name="_Toc440375308"/>
      <w:bookmarkStart w:id="128" w:name="_Toc458432896"/>
      <w:bookmarkStart w:id="129"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23"/>
      <w:bookmarkEnd w:id="124"/>
      <w:bookmarkEnd w:id="125"/>
      <w:bookmarkEnd w:id="126"/>
      <w:bookmarkEnd w:id="127"/>
      <w:bookmarkEnd w:id="128"/>
      <w:bookmarkEnd w:id="129"/>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30" w:name="_Toc413832233"/>
      <w:bookmarkStart w:id="131" w:name="_Toc417132489"/>
      <w:bookmarkStart w:id="132" w:name="_Toc417648886"/>
      <w:bookmarkStart w:id="133" w:name="_Toc440354978"/>
      <w:bookmarkStart w:id="134" w:name="_Toc440375309"/>
      <w:bookmarkStart w:id="135"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36"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30"/>
      <w:bookmarkEnd w:id="131"/>
      <w:bookmarkEnd w:id="132"/>
      <w:bookmarkEnd w:id="133"/>
      <w:bookmarkEnd w:id="134"/>
      <w:bookmarkEnd w:id="135"/>
      <w:bookmarkEnd w:id="136"/>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37" w:name="_Toc413832234"/>
      <w:bookmarkStart w:id="138" w:name="_Toc417132490"/>
      <w:bookmarkStart w:id="139" w:name="_Toc417648887"/>
      <w:bookmarkStart w:id="140" w:name="_Toc440354979"/>
      <w:bookmarkStart w:id="141" w:name="_Toc440375310"/>
      <w:bookmarkStart w:id="142"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43"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37"/>
      <w:bookmarkEnd w:id="138"/>
      <w:bookmarkEnd w:id="139"/>
      <w:bookmarkEnd w:id="140"/>
      <w:bookmarkEnd w:id="141"/>
      <w:bookmarkEnd w:id="142"/>
      <w:bookmarkEnd w:id="143"/>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44" w:name="_Toc413832235"/>
      <w:bookmarkStart w:id="145" w:name="_Toc417132491"/>
      <w:bookmarkStart w:id="146" w:name="_Toc417648888"/>
      <w:bookmarkStart w:id="147" w:name="_Toc440354980"/>
      <w:bookmarkStart w:id="148" w:name="_Toc440375311"/>
      <w:bookmarkStart w:id="149" w:name="_Toc458432899"/>
      <w:bookmarkStart w:id="150"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44"/>
      <w:bookmarkEnd w:id="145"/>
      <w:bookmarkEnd w:id="146"/>
      <w:bookmarkEnd w:id="147"/>
      <w:bookmarkEnd w:id="148"/>
      <w:bookmarkEnd w:id="149"/>
      <w:bookmarkEnd w:id="150"/>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51"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52" w:name="_Toc417132492"/>
      <w:bookmarkStart w:id="153" w:name="_Toc417648889"/>
      <w:bookmarkStart w:id="154" w:name="_Toc440354981"/>
      <w:bookmarkStart w:id="155" w:name="_Toc440375312"/>
      <w:bookmarkStart w:id="156"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57"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51"/>
      <w:bookmarkEnd w:id="152"/>
      <w:bookmarkEnd w:id="153"/>
      <w:bookmarkEnd w:id="154"/>
      <w:bookmarkEnd w:id="155"/>
      <w:bookmarkEnd w:id="156"/>
      <w:bookmarkEnd w:id="157"/>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58" w:name="_Toc410400245"/>
      <w:bookmarkStart w:id="159" w:name="_Toc417132493"/>
      <w:bookmarkStart w:id="160" w:name="_Toc417648890"/>
      <w:bookmarkStart w:id="161" w:name="_Toc440354982"/>
      <w:bookmarkStart w:id="162" w:name="_Toc440375313"/>
      <w:bookmarkStart w:id="163" w:name="_Toc458432901"/>
      <w:bookmarkStart w:id="164"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58"/>
      <w:bookmarkEnd w:id="159"/>
      <w:bookmarkEnd w:id="160"/>
      <w:bookmarkEnd w:id="161"/>
      <w:bookmarkEnd w:id="162"/>
      <w:bookmarkEnd w:id="163"/>
      <w:bookmarkEnd w:id="164"/>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65" w:name="_Toc410400250"/>
      <w:bookmarkStart w:id="166" w:name="_Toc417132494"/>
      <w:bookmarkStart w:id="167" w:name="_Toc417648891"/>
      <w:bookmarkStart w:id="168" w:name="_Toc440354983"/>
      <w:bookmarkStart w:id="169" w:name="_Toc440375314"/>
      <w:bookmarkStart w:id="170" w:name="_Toc458432902"/>
    </w:p>
    <w:p w14:paraId="15B0CC86" w14:textId="0CD18E49" w:rsidR="00F3344B" w:rsidRPr="0014645C" w:rsidRDefault="001F1018" w:rsidP="0008366A">
      <w:pPr>
        <w:pStyle w:val="Nadpis2"/>
        <w:spacing w:before="240" w:after="160" w:line="480" w:lineRule="auto"/>
        <w:rPr>
          <w:b/>
          <w:lang w:val="sk-SK"/>
        </w:rPr>
      </w:pPr>
      <w:bookmarkStart w:id="171"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65"/>
      <w:bookmarkEnd w:id="166"/>
      <w:bookmarkEnd w:id="167"/>
      <w:bookmarkEnd w:id="168"/>
      <w:bookmarkEnd w:id="169"/>
      <w:bookmarkEnd w:id="170"/>
      <w:bookmarkEnd w:id="171"/>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72" w:name="_Toc410400251"/>
      <w:bookmarkStart w:id="173" w:name="_Toc417132495"/>
      <w:bookmarkStart w:id="174" w:name="_Toc417648892"/>
      <w:bookmarkStart w:id="175" w:name="_Toc440354984"/>
      <w:bookmarkStart w:id="176" w:name="_Toc440375315"/>
      <w:bookmarkStart w:id="177" w:name="_Toc458432903"/>
      <w:bookmarkStart w:id="178"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72"/>
      <w:bookmarkEnd w:id="173"/>
      <w:bookmarkEnd w:id="174"/>
      <w:bookmarkEnd w:id="175"/>
      <w:bookmarkEnd w:id="176"/>
      <w:bookmarkEnd w:id="177"/>
      <w:bookmarkEnd w:id="178"/>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79" w:name="_Toc334089"/>
      <w:bookmarkStart w:id="180" w:name="_Toc417648893"/>
      <w:bookmarkStart w:id="181" w:name="_Toc440354985"/>
      <w:bookmarkStart w:id="182" w:name="_Toc440375316"/>
      <w:bookmarkStart w:id="183" w:name="_Toc458432904"/>
      <w:bookmarkStart w:id="184" w:name="_Toc410400252"/>
      <w:bookmarkStart w:id="185" w:name="_Toc417132496"/>
      <w:r w:rsidRPr="0014645C">
        <w:rPr>
          <w:b/>
          <w:lang w:val="sk-SK"/>
        </w:rPr>
        <w:t>2.7</w:t>
      </w:r>
      <w:r w:rsidRPr="0014645C">
        <w:rPr>
          <w:b/>
          <w:lang w:val="sk-SK"/>
        </w:rPr>
        <w:tab/>
        <w:t>Kritériá pre výber projektov</w:t>
      </w:r>
      <w:bookmarkEnd w:id="179"/>
    </w:p>
    <w:p w14:paraId="677D3B54" w14:textId="66CACF79" w:rsidR="00E40E44" w:rsidRPr="0014645C" w:rsidRDefault="00E40E44" w:rsidP="005E404C">
      <w:pPr>
        <w:jc w:val="both"/>
        <w:rPr>
          <w:rFonts w:ascii="Arial" w:hAnsi="Arial" w:cs="Arial"/>
          <w:sz w:val="19"/>
          <w:szCs w:val="19"/>
          <w:lang w:val="sk-SK"/>
        </w:rPr>
      </w:pPr>
      <w:bookmarkStart w:id="186" w:name="_Toc440354986"/>
      <w:bookmarkStart w:id="187" w:name="_Toc440375317"/>
      <w:bookmarkEnd w:id="180"/>
      <w:bookmarkEnd w:id="181"/>
      <w:bookmarkEnd w:id="182"/>
      <w:bookmarkEnd w:id="183"/>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86"/>
      <w:bookmarkEnd w:id="187"/>
    </w:p>
    <w:p w14:paraId="0FFFBA58" w14:textId="0C496DD4" w:rsidR="00AA0C4C" w:rsidRPr="0014645C" w:rsidRDefault="001F1018" w:rsidP="0008366A">
      <w:pPr>
        <w:pStyle w:val="Nadpis2"/>
        <w:spacing w:before="240" w:after="160" w:line="480" w:lineRule="auto"/>
        <w:rPr>
          <w:b/>
          <w:lang w:val="sk-SK"/>
        </w:rPr>
      </w:pPr>
      <w:bookmarkStart w:id="188" w:name="_Toc440354987"/>
      <w:bookmarkStart w:id="189" w:name="_Toc440375318"/>
      <w:bookmarkStart w:id="190" w:name="_Toc458432905"/>
      <w:bookmarkStart w:id="191" w:name="_Toc334090"/>
      <w:r w:rsidRPr="0014645C">
        <w:rPr>
          <w:b/>
          <w:lang w:val="sk-SK"/>
        </w:rPr>
        <w:t>2.8</w:t>
      </w:r>
      <w:r w:rsidR="007708E2" w:rsidRPr="0014645C">
        <w:rPr>
          <w:b/>
          <w:lang w:val="sk-SK"/>
        </w:rPr>
        <w:tab/>
      </w:r>
      <w:r w:rsidR="00E40E44" w:rsidRPr="0014645C">
        <w:rPr>
          <w:b/>
          <w:lang w:val="sk-SK"/>
        </w:rPr>
        <w:t>Spôsob financovania projektu</w:t>
      </w:r>
      <w:bookmarkEnd w:id="188"/>
      <w:bookmarkEnd w:id="189"/>
      <w:bookmarkEnd w:id="190"/>
      <w:bookmarkEnd w:id="191"/>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92" w:name="_Toc418001232"/>
      <w:bookmarkStart w:id="193" w:name="_Toc418003057"/>
      <w:bookmarkStart w:id="194" w:name="_Toc417648895"/>
      <w:bookmarkStart w:id="195" w:name="_Toc440354988"/>
      <w:bookmarkStart w:id="196" w:name="_Toc440375319"/>
      <w:bookmarkStart w:id="197" w:name="_Toc458432906"/>
      <w:bookmarkStart w:id="198" w:name="_Toc334091"/>
      <w:bookmarkEnd w:id="192"/>
      <w:bookmarkEnd w:id="193"/>
      <w:r w:rsidRPr="0014645C">
        <w:rPr>
          <w:b/>
          <w:lang w:val="sk-SK"/>
        </w:rPr>
        <w:t>Splnenie podmienok ustanovených v osobitných predpisov</w:t>
      </w:r>
      <w:bookmarkEnd w:id="194"/>
      <w:bookmarkEnd w:id="195"/>
      <w:bookmarkEnd w:id="196"/>
      <w:bookmarkEnd w:id="197"/>
      <w:bookmarkEnd w:id="198"/>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99" w:name="_Toc334092"/>
      <w:bookmarkStart w:id="200" w:name="_Toc417648896"/>
      <w:bookmarkStart w:id="201" w:name="_Toc440354989"/>
      <w:bookmarkStart w:id="202" w:name="_Toc440375320"/>
      <w:bookmarkStart w:id="203" w:name="_Toc458432907"/>
      <w:r w:rsidRPr="0014645C">
        <w:rPr>
          <w:b/>
          <w:color w:val="3C8A2E" w:themeColor="accent5"/>
          <w:sz w:val="24"/>
          <w:szCs w:val="24"/>
          <w:lang w:val="sk-SK"/>
        </w:rPr>
        <w:t>2.9.1 Podmienky týkajúce sa štátnej pomoci a vyplývajúce zo schém štátnej pomoci/pomoc de minimis</w:t>
      </w:r>
      <w:bookmarkEnd w:id="199"/>
    </w:p>
    <w:bookmarkEnd w:id="200"/>
    <w:bookmarkEnd w:id="201"/>
    <w:bookmarkEnd w:id="202"/>
    <w:bookmarkEnd w:id="203"/>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04" w:name="_Toc417648897"/>
      <w:bookmarkStart w:id="205" w:name="_Toc440354990"/>
      <w:bookmarkStart w:id="206" w:name="_Toc440375321"/>
      <w:bookmarkStart w:id="207" w:name="_Toc458432908"/>
      <w:bookmarkStart w:id="208"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04"/>
      <w:bookmarkEnd w:id="205"/>
      <w:bookmarkEnd w:id="206"/>
      <w:bookmarkEnd w:id="207"/>
      <w:bookmarkEnd w:id="208"/>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09"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09"/>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10" w:name="_Toc418001237"/>
      <w:bookmarkStart w:id="211" w:name="_Toc418003062"/>
      <w:bookmarkStart w:id="212" w:name="_Toc334095"/>
      <w:bookmarkStart w:id="213" w:name="_Toc417648901"/>
      <w:bookmarkStart w:id="214" w:name="_Toc440354992"/>
      <w:bookmarkStart w:id="215" w:name="_Toc440375323"/>
      <w:bookmarkStart w:id="216" w:name="_Toc458432910"/>
      <w:bookmarkEnd w:id="210"/>
      <w:bookmarkEnd w:id="211"/>
      <w:r w:rsidRPr="0014645C">
        <w:rPr>
          <w:rFonts w:ascii="Arial" w:eastAsiaTheme="minorEastAsia" w:hAnsi="Arial" w:cs="Arial"/>
          <w:color w:val="auto"/>
          <w:sz w:val="19"/>
          <w:szCs w:val="19"/>
          <w:lang w:val="sk-SK"/>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12"/>
    </w:p>
    <w:p w14:paraId="11536A33" w14:textId="374B89F1" w:rsidR="00957A75" w:rsidRPr="0014645C" w:rsidRDefault="001F1018" w:rsidP="00A72183">
      <w:pPr>
        <w:pStyle w:val="Nadpis2"/>
        <w:spacing w:line="480" w:lineRule="auto"/>
        <w:rPr>
          <w:lang w:val="sk-SK"/>
        </w:rPr>
      </w:pPr>
      <w:bookmarkStart w:id="217"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217"/>
      <w:r w:rsidR="00D41F31" w:rsidRPr="0014645C">
        <w:rPr>
          <w:b/>
          <w:szCs w:val="24"/>
          <w:lang w:val="sk-SK"/>
        </w:rPr>
        <w:t xml:space="preserve"> </w:t>
      </w:r>
      <w:bookmarkStart w:id="218" w:name="_Toc417645451"/>
      <w:bookmarkStart w:id="219" w:name="_Toc417648902"/>
      <w:bookmarkStart w:id="220" w:name="_Toc417649174"/>
      <w:bookmarkStart w:id="221" w:name="_Toc417649565"/>
      <w:bookmarkStart w:id="222" w:name="_Toc417650272"/>
      <w:bookmarkStart w:id="223" w:name="_Toc418001239"/>
      <w:bookmarkStart w:id="224" w:name="_Toc418003064"/>
      <w:bookmarkStart w:id="225" w:name="_Toc440354993"/>
      <w:bookmarkStart w:id="226" w:name="_Toc440355289"/>
      <w:bookmarkStart w:id="227" w:name="_Toc440374932"/>
      <w:bookmarkStart w:id="228" w:name="_Toc440375324"/>
      <w:bookmarkStart w:id="229" w:name="_Toc440375744"/>
      <w:bookmarkStart w:id="230" w:name="_Toc440634416"/>
      <w:bookmarkStart w:id="231" w:name="_Toc458428905"/>
      <w:bookmarkStart w:id="232" w:name="_Toc458432268"/>
      <w:bookmarkStart w:id="233" w:name="_Toc458432815"/>
      <w:bookmarkStart w:id="234" w:name="_Toc458432911"/>
      <w:bookmarkStart w:id="235" w:name="_Toc458514599"/>
      <w:bookmarkStart w:id="236" w:name="_Toc458515663"/>
      <w:bookmarkStart w:id="237" w:name="_Toc417645452"/>
      <w:bookmarkStart w:id="238" w:name="_Toc417648903"/>
      <w:bookmarkStart w:id="239" w:name="_Toc417649175"/>
      <w:bookmarkStart w:id="240" w:name="_Toc417649566"/>
      <w:bookmarkStart w:id="241" w:name="_Toc417650273"/>
      <w:bookmarkStart w:id="242" w:name="_Toc418001240"/>
      <w:bookmarkStart w:id="243" w:name="_Toc418003065"/>
      <w:bookmarkStart w:id="244" w:name="_Toc440354994"/>
      <w:bookmarkStart w:id="245" w:name="_Toc440355290"/>
      <w:bookmarkStart w:id="246" w:name="_Toc440374933"/>
      <w:bookmarkStart w:id="247" w:name="_Toc440375325"/>
      <w:bookmarkStart w:id="248" w:name="_Toc440375745"/>
      <w:bookmarkStart w:id="249" w:name="_Toc440634417"/>
      <w:bookmarkStart w:id="250" w:name="_Toc458428906"/>
      <w:bookmarkStart w:id="251" w:name="_Toc458432269"/>
      <w:bookmarkStart w:id="252" w:name="_Toc458432816"/>
      <w:bookmarkStart w:id="253" w:name="_Toc458432912"/>
      <w:bookmarkStart w:id="254" w:name="_Toc458514600"/>
      <w:bookmarkStart w:id="255" w:name="_Toc458515664"/>
      <w:bookmarkStart w:id="256" w:name="_Toc417645453"/>
      <w:bookmarkStart w:id="257" w:name="_Toc417648904"/>
      <w:bookmarkStart w:id="258" w:name="_Toc417649176"/>
      <w:bookmarkStart w:id="259" w:name="_Toc417649567"/>
      <w:bookmarkStart w:id="260" w:name="_Toc417650274"/>
      <w:bookmarkStart w:id="261" w:name="_Toc418001241"/>
      <w:bookmarkStart w:id="262" w:name="_Toc418003066"/>
      <w:bookmarkStart w:id="263" w:name="_Toc440354995"/>
      <w:bookmarkStart w:id="264" w:name="_Toc440355291"/>
      <w:bookmarkStart w:id="265" w:name="_Toc440374934"/>
      <w:bookmarkStart w:id="266" w:name="_Toc440375326"/>
      <w:bookmarkStart w:id="267" w:name="_Toc440375746"/>
      <w:bookmarkStart w:id="268" w:name="_Toc440634418"/>
      <w:bookmarkStart w:id="269" w:name="_Toc458428907"/>
      <w:bookmarkStart w:id="270" w:name="_Toc458432270"/>
      <w:bookmarkStart w:id="271" w:name="_Toc458432817"/>
      <w:bookmarkStart w:id="272" w:name="_Toc458432913"/>
      <w:bookmarkStart w:id="273" w:name="_Toc458514601"/>
      <w:bookmarkStart w:id="274" w:name="_Toc458515665"/>
      <w:bookmarkStart w:id="275" w:name="_Toc417645454"/>
      <w:bookmarkStart w:id="276" w:name="_Toc417648905"/>
      <w:bookmarkStart w:id="277" w:name="_Toc417649177"/>
      <w:bookmarkStart w:id="278" w:name="_Toc417649568"/>
      <w:bookmarkStart w:id="279" w:name="_Toc417650275"/>
      <w:bookmarkStart w:id="280" w:name="_Toc418001242"/>
      <w:bookmarkStart w:id="281" w:name="_Toc418003067"/>
      <w:bookmarkStart w:id="282" w:name="_Toc440354996"/>
      <w:bookmarkStart w:id="283" w:name="_Toc440355292"/>
      <w:bookmarkStart w:id="284" w:name="_Toc440374935"/>
      <w:bookmarkStart w:id="285" w:name="_Toc440375327"/>
      <w:bookmarkStart w:id="286" w:name="_Toc440375747"/>
      <w:bookmarkStart w:id="287" w:name="_Toc440634419"/>
      <w:bookmarkStart w:id="288" w:name="_Toc458428908"/>
      <w:bookmarkStart w:id="289" w:name="_Toc458432271"/>
      <w:bookmarkStart w:id="290" w:name="_Toc458432818"/>
      <w:bookmarkStart w:id="291" w:name="_Toc458432914"/>
      <w:bookmarkStart w:id="292" w:name="_Toc458514602"/>
      <w:bookmarkStart w:id="293" w:name="_Toc458515666"/>
      <w:bookmarkStart w:id="294" w:name="_Toc417645455"/>
      <w:bookmarkStart w:id="295" w:name="_Toc417648906"/>
      <w:bookmarkStart w:id="296" w:name="_Toc417649178"/>
      <w:bookmarkStart w:id="297" w:name="_Toc417649569"/>
      <w:bookmarkStart w:id="298" w:name="_Toc417650276"/>
      <w:bookmarkStart w:id="299" w:name="_Toc418001243"/>
      <w:bookmarkStart w:id="300" w:name="_Toc418003068"/>
      <w:bookmarkStart w:id="301" w:name="_Toc440354997"/>
      <w:bookmarkStart w:id="302" w:name="_Toc440355293"/>
      <w:bookmarkStart w:id="303" w:name="_Toc440374936"/>
      <w:bookmarkStart w:id="304" w:name="_Toc440375328"/>
      <w:bookmarkStart w:id="305" w:name="_Toc440375748"/>
      <w:bookmarkStart w:id="306" w:name="_Toc440634420"/>
      <w:bookmarkStart w:id="307" w:name="_Toc458428909"/>
      <w:bookmarkStart w:id="308" w:name="_Toc458432272"/>
      <w:bookmarkStart w:id="309" w:name="_Toc458432819"/>
      <w:bookmarkStart w:id="310" w:name="_Toc458432915"/>
      <w:bookmarkStart w:id="311" w:name="_Toc458514603"/>
      <w:bookmarkStart w:id="312" w:name="_Toc458515667"/>
      <w:bookmarkStart w:id="313" w:name="_Toc417645456"/>
      <w:bookmarkStart w:id="314" w:name="_Toc417648907"/>
      <w:bookmarkStart w:id="315" w:name="_Toc417649179"/>
      <w:bookmarkStart w:id="316" w:name="_Toc417649570"/>
      <w:bookmarkStart w:id="317" w:name="_Toc417650277"/>
      <w:bookmarkStart w:id="318" w:name="_Toc418001244"/>
      <w:bookmarkStart w:id="319" w:name="_Toc418003069"/>
      <w:bookmarkStart w:id="320" w:name="_Toc440354998"/>
      <w:bookmarkStart w:id="321" w:name="_Toc440355294"/>
      <w:bookmarkStart w:id="322" w:name="_Toc440374937"/>
      <w:bookmarkStart w:id="323" w:name="_Toc440375329"/>
      <w:bookmarkStart w:id="324" w:name="_Toc440375749"/>
      <w:bookmarkStart w:id="325" w:name="_Toc440634421"/>
      <w:bookmarkStart w:id="326" w:name="_Toc458428910"/>
      <w:bookmarkStart w:id="327" w:name="_Toc458432273"/>
      <w:bookmarkStart w:id="328" w:name="_Toc458432820"/>
      <w:bookmarkStart w:id="329" w:name="_Toc458432916"/>
      <w:bookmarkStart w:id="330" w:name="_Toc458514604"/>
      <w:bookmarkStart w:id="331" w:name="_Toc458515668"/>
      <w:bookmarkStart w:id="332" w:name="_Toc417645457"/>
      <w:bookmarkStart w:id="333" w:name="_Toc417648908"/>
      <w:bookmarkStart w:id="334" w:name="_Toc417649180"/>
      <w:bookmarkStart w:id="335" w:name="_Toc417649571"/>
      <w:bookmarkStart w:id="336" w:name="_Toc417650278"/>
      <w:bookmarkStart w:id="337" w:name="_Toc418001245"/>
      <w:bookmarkStart w:id="338" w:name="_Toc418003070"/>
      <w:bookmarkStart w:id="339" w:name="_Toc440354999"/>
      <w:bookmarkStart w:id="340" w:name="_Toc440355295"/>
      <w:bookmarkStart w:id="341" w:name="_Toc440374938"/>
      <w:bookmarkStart w:id="342" w:name="_Toc440375330"/>
      <w:bookmarkStart w:id="343" w:name="_Toc440375750"/>
      <w:bookmarkStart w:id="344" w:name="_Toc440634422"/>
      <w:bookmarkStart w:id="345" w:name="_Toc458428911"/>
      <w:bookmarkStart w:id="346" w:name="_Toc458432274"/>
      <w:bookmarkStart w:id="347" w:name="_Toc458432821"/>
      <w:bookmarkStart w:id="348" w:name="_Toc458432917"/>
      <w:bookmarkStart w:id="349" w:name="_Toc458514605"/>
      <w:bookmarkStart w:id="350" w:name="_Toc458515669"/>
      <w:bookmarkStart w:id="351" w:name="_Toc417645458"/>
      <w:bookmarkStart w:id="352" w:name="_Toc417648909"/>
      <w:bookmarkStart w:id="353" w:name="_Toc417649181"/>
      <w:bookmarkStart w:id="354" w:name="_Toc417649572"/>
      <w:bookmarkStart w:id="355" w:name="_Toc417650279"/>
      <w:bookmarkStart w:id="356" w:name="_Toc418001246"/>
      <w:bookmarkStart w:id="357" w:name="_Toc418003071"/>
      <w:bookmarkStart w:id="358" w:name="_Toc440355000"/>
      <w:bookmarkStart w:id="359" w:name="_Toc440355296"/>
      <w:bookmarkStart w:id="360" w:name="_Toc440374939"/>
      <w:bookmarkStart w:id="361" w:name="_Toc440375331"/>
      <w:bookmarkStart w:id="362" w:name="_Toc440375751"/>
      <w:bookmarkStart w:id="363" w:name="_Toc440634423"/>
      <w:bookmarkStart w:id="364" w:name="_Toc458428912"/>
      <w:bookmarkStart w:id="365" w:name="_Toc458432275"/>
      <w:bookmarkStart w:id="366" w:name="_Toc458432822"/>
      <w:bookmarkStart w:id="367" w:name="_Toc458432918"/>
      <w:bookmarkStart w:id="368" w:name="_Toc458514606"/>
      <w:bookmarkStart w:id="369" w:name="_Toc458515670"/>
      <w:bookmarkStart w:id="370" w:name="_Toc417645459"/>
      <w:bookmarkStart w:id="371" w:name="_Toc417648910"/>
      <w:bookmarkStart w:id="372" w:name="_Toc417649182"/>
      <w:bookmarkStart w:id="373" w:name="_Toc417649573"/>
      <w:bookmarkStart w:id="374" w:name="_Toc417650280"/>
      <w:bookmarkStart w:id="375" w:name="_Toc418001247"/>
      <w:bookmarkStart w:id="376" w:name="_Toc418003072"/>
      <w:bookmarkStart w:id="377" w:name="_Toc440355001"/>
      <w:bookmarkStart w:id="378" w:name="_Toc440355297"/>
      <w:bookmarkStart w:id="379" w:name="_Toc440374940"/>
      <w:bookmarkStart w:id="380" w:name="_Toc440375332"/>
      <w:bookmarkStart w:id="381" w:name="_Toc440375752"/>
      <w:bookmarkStart w:id="382" w:name="_Toc440634424"/>
      <w:bookmarkStart w:id="383" w:name="_Toc458428913"/>
      <w:bookmarkStart w:id="384" w:name="_Toc458432276"/>
      <w:bookmarkStart w:id="385" w:name="_Toc458432823"/>
      <w:bookmarkStart w:id="386" w:name="_Toc458432919"/>
      <w:bookmarkStart w:id="387" w:name="_Toc458514607"/>
      <w:bookmarkStart w:id="388" w:name="_Toc458515671"/>
      <w:bookmarkStart w:id="389" w:name="_Toc417645460"/>
      <w:bookmarkStart w:id="390" w:name="_Toc417648911"/>
      <w:bookmarkStart w:id="391" w:name="_Toc417649183"/>
      <w:bookmarkStart w:id="392" w:name="_Toc417649574"/>
      <w:bookmarkStart w:id="393" w:name="_Toc417650281"/>
      <w:bookmarkStart w:id="394" w:name="_Toc418001248"/>
      <w:bookmarkStart w:id="395" w:name="_Toc418003073"/>
      <w:bookmarkStart w:id="396" w:name="_Toc440355002"/>
      <w:bookmarkStart w:id="397" w:name="_Toc440355298"/>
      <w:bookmarkStart w:id="398" w:name="_Toc440374941"/>
      <w:bookmarkStart w:id="399" w:name="_Toc440375333"/>
      <w:bookmarkStart w:id="400" w:name="_Toc440375753"/>
      <w:bookmarkStart w:id="401" w:name="_Toc440634425"/>
      <w:bookmarkStart w:id="402" w:name="_Toc458428914"/>
      <w:bookmarkStart w:id="403" w:name="_Toc458432277"/>
      <w:bookmarkStart w:id="404" w:name="_Toc458432824"/>
      <w:bookmarkStart w:id="405" w:name="_Toc458432920"/>
      <w:bookmarkStart w:id="406" w:name="_Toc458514608"/>
      <w:bookmarkStart w:id="407" w:name="_Toc458515672"/>
      <w:bookmarkEnd w:id="213"/>
      <w:bookmarkEnd w:id="214"/>
      <w:bookmarkEnd w:id="215"/>
      <w:bookmarkEnd w:id="216"/>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08" w:name="_Toc334097"/>
      <w:bookmarkEnd w:id="184"/>
      <w:bookmarkEnd w:id="185"/>
      <w:r w:rsidRPr="0014645C">
        <w:rPr>
          <w:b/>
          <w:color w:val="3C8A2E" w:themeColor="accent5"/>
          <w:sz w:val="24"/>
          <w:szCs w:val="24"/>
          <w:lang w:val="sk-SK"/>
        </w:rPr>
        <w:t>2.10.1 Časová oprávnenosť realizácie projektu</w:t>
      </w:r>
      <w:bookmarkEnd w:id="408"/>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09" w:name="_Toc418001250"/>
      <w:bookmarkStart w:id="410" w:name="_Toc418003075"/>
      <w:bookmarkStart w:id="411" w:name="_Toc334098"/>
      <w:bookmarkEnd w:id="409"/>
      <w:bookmarkEnd w:id="410"/>
      <w:r w:rsidRPr="0014645C">
        <w:rPr>
          <w:b/>
          <w:color w:val="3C8A2E" w:themeColor="accent5"/>
          <w:sz w:val="24"/>
          <w:szCs w:val="24"/>
          <w:lang w:val="sk-SK"/>
        </w:rPr>
        <w:t>2.10.2 Oprávnenosť z hľadiska súladu s HP</w:t>
      </w:r>
      <w:bookmarkEnd w:id="411"/>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12" w:name="_Toc418001252"/>
      <w:bookmarkStart w:id="413" w:name="_Toc418003077"/>
      <w:bookmarkStart w:id="414" w:name="_Toc334099"/>
      <w:bookmarkEnd w:id="412"/>
      <w:bookmarkEnd w:id="413"/>
      <w:r w:rsidRPr="0014645C">
        <w:rPr>
          <w:b/>
          <w:color w:val="3C8A2E" w:themeColor="accent5"/>
          <w:sz w:val="24"/>
          <w:szCs w:val="24"/>
          <w:lang w:val="sk-SK"/>
        </w:rPr>
        <w:t>2.10.3 Maximálna a minimálna výška pomoci</w:t>
      </w:r>
      <w:bookmarkEnd w:id="414"/>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15"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415"/>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16" w:name="_Toc418001255"/>
      <w:bookmarkStart w:id="417" w:name="_Toc418003080"/>
      <w:bookmarkStart w:id="418" w:name="_Toc440355007"/>
      <w:bookmarkStart w:id="419" w:name="_Toc440375338"/>
      <w:bookmarkStart w:id="420" w:name="_Toc458432925"/>
      <w:bookmarkStart w:id="421" w:name="_Toc334101"/>
      <w:bookmarkEnd w:id="416"/>
      <w:bookmarkEnd w:id="417"/>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18"/>
      <w:bookmarkEnd w:id="419"/>
      <w:bookmarkEnd w:id="420"/>
      <w:bookmarkEnd w:id="421"/>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22"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23" w:name="_Toc417648916"/>
      <w:bookmarkStart w:id="424" w:name="_Toc410400263"/>
      <w:bookmarkStart w:id="425" w:name="_Toc417132503"/>
      <w:bookmarkStart w:id="426" w:name="_Toc417648917"/>
      <w:bookmarkStart w:id="427" w:name="_Toc440355008"/>
      <w:bookmarkStart w:id="428" w:name="_Toc440375339"/>
      <w:bookmarkStart w:id="429" w:name="_Toc458432926"/>
      <w:bookmarkStart w:id="430" w:name="_Toc334102"/>
      <w:bookmarkEnd w:id="423"/>
      <w:r w:rsidRPr="0014645C">
        <w:rPr>
          <w:i w:val="0"/>
          <w:iCs w:val="0"/>
          <w:lang w:val="sk-SK"/>
        </w:rPr>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24"/>
      <w:bookmarkEnd w:id="425"/>
      <w:bookmarkEnd w:id="426"/>
      <w:bookmarkEnd w:id="427"/>
      <w:bookmarkEnd w:id="428"/>
      <w:bookmarkEnd w:id="429"/>
      <w:bookmarkEnd w:id="430"/>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31" w:name="_Toc417132504"/>
      <w:bookmarkStart w:id="432" w:name="_Toc417648918"/>
      <w:bookmarkStart w:id="433" w:name="_Toc440355009"/>
      <w:bookmarkStart w:id="434" w:name="_Toc440375340"/>
      <w:bookmarkStart w:id="435" w:name="_Toc458432927"/>
    </w:p>
    <w:p w14:paraId="0718C469" w14:textId="5D3D7F8E" w:rsidR="0038504E" w:rsidRPr="0014645C" w:rsidRDefault="001F1018" w:rsidP="0038504E">
      <w:pPr>
        <w:pStyle w:val="Nadpis2"/>
        <w:spacing w:before="0" w:line="276" w:lineRule="auto"/>
        <w:rPr>
          <w:b/>
          <w:lang w:val="sk-SK"/>
        </w:rPr>
      </w:pPr>
      <w:bookmarkStart w:id="436"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36"/>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37" w:name="_Toc417132505"/>
      <w:bookmarkStart w:id="438" w:name="_Toc417648919"/>
      <w:bookmarkStart w:id="439" w:name="_Toc440355010"/>
      <w:bookmarkStart w:id="440" w:name="_Toc440375341"/>
      <w:bookmarkStart w:id="441" w:name="_Toc458432928"/>
      <w:bookmarkStart w:id="442" w:name="_Toc334104"/>
      <w:bookmarkEnd w:id="431"/>
      <w:bookmarkEnd w:id="432"/>
      <w:bookmarkEnd w:id="433"/>
      <w:bookmarkEnd w:id="434"/>
      <w:bookmarkEnd w:id="435"/>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37"/>
      <w:bookmarkEnd w:id="438"/>
      <w:bookmarkEnd w:id="439"/>
      <w:bookmarkEnd w:id="440"/>
      <w:bookmarkEnd w:id="441"/>
      <w:bookmarkEnd w:id="442"/>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43"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44" w:name="_Toc334105"/>
      <w:r w:rsidRPr="0014645C">
        <w:rPr>
          <w:b/>
          <w:lang w:val="sk-SK"/>
        </w:rPr>
        <w:t>3.2 Pokyny pre vyplnenie formulára ŽoNFP a príloh</w:t>
      </w:r>
      <w:bookmarkEnd w:id="444"/>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45" w:name="_Toc417132507"/>
      <w:bookmarkStart w:id="446" w:name="_Toc417648921"/>
      <w:bookmarkStart w:id="447" w:name="_Toc440355012"/>
      <w:bookmarkStart w:id="448" w:name="_Toc440375343"/>
      <w:r w:rsidRPr="0014645C">
        <w:rPr>
          <w:rFonts w:ascii="Arial" w:hAnsi="Arial" w:cs="Arial"/>
          <w:b/>
          <w:sz w:val="22"/>
          <w:szCs w:val="19"/>
          <w:lang w:val="sk-SK"/>
        </w:rPr>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45"/>
      <w:bookmarkEnd w:id="446"/>
      <w:bookmarkEnd w:id="447"/>
      <w:bookmarkEnd w:id="448"/>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49" w:name="_Toc334106"/>
      <w:r w:rsidRPr="0014645C">
        <w:rPr>
          <w:b/>
          <w:color w:val="3C8A2E" w:themeColor="accent5"/>
          <w:sz w:val="24"/>
          <w:szCs w:val="24"/>
          <w:lang w:val="sk-SK"/>
        </w:rPr>
        <w:t>3.2.1 Všeobecné ustanovenia k niektorým typom výdavkov</w:t>
      </w:r>
      <w:bookmarkEnd w:id="449"/>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86" w:name="_Ref457287479"/>
      <w:r w:rsidRPr="0014645C">
        <w:rPr>
          <w:rStyle w:val="Odkaznapoznmkupodiarou"/>
          <w:rFonts w:cs="Arial"/>
          <w:b w:val="0"/>
          <w:color w:val="000000" w:themeColor="text1"/>
          <w:sz w:val="19"/>
          <w:szCs w:val="19"/>
          <w:lang w:val="sk-SK"/>
        </w:rPr>
        <w:footnoteReference w:id="56"/>
      </w:r>
      <w:bookmarkEnd w:id="486"/>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1104F068"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del w:id="487" w:author="Miruška Hrabčáková" w:date="2019-04-01T09:51:00Z">
        <w:r w:rsidR="007B67D8" w:rsidRPr="0014645C" w:rsidDel="00D23156">
          <w:rPr>
            <w:rFonts w:ascii="Arial" w:hAnsi="Arial" w:cs="Arial"/>
            <w:b w:val="0"/>
            <w:color w:val="auto"/>
            <w:sz w:val="19"/>
            <w:szCs w:val="19"/>
            <w:lang w:val="sk-SK"/>
          </w:rPr>
          <w:delText>400</w:delText>
        </w:r>
      </w:del>
      <w:ins w:id="488" w:author="Miruška Hrabčáková" w:date="2019-04-01T09:51:00Z">
        <w:r w:rsidR="00D23156">
          <w:rPr>
            <w:rFonts w:ascii="Arial" w:hAnsi="Arial" w:cs="Arial"/>
            <w:b w:val="0"/>
            <w:color w:val="auto"/>
            <w:sz w:val="19"/>
            <w:szCs w:val="19"/>
            <w:lang w:val="sk-SK"/>
          </w:rPr>
          <w:t>55</w:t>
        </w:r>
      </w:ins>
      <w:r w:rsidR="0005604C" w:rsidRPr="0014645C">
        <w:rPr>
          <w:rFonts w:ascii="Arial" w:hAnsi="Arial" w:cs="Arial"/>
          <w:b w:val="0"/>
          <w:color w:val="auto"/>
          <w:sz w:val="19"/>
          <w:szCs w:val="19"/>
          <w:lang w:val="sk-SK"/>
        </w:rPr>
        <w:t>/20</w:t>
      </w:r>
      <w:del w:id="489" w:author="Miruška Hrabčáková" w:date="2019-04-01T09:51:00Z">
        <w:r w:rsidR="0005604C" w:rsidRPr="0014645C" w:rsidDel="00D23156">
          <w:rPr>
            <w:rFonts w:ascii="Arial" w:hAnsi="Arial" w:cs="Arial"/>
            <w:b w:val="0"/>
            <w:color w:val="auto"/>
            <w:sz w:val="19"/>
            <w:szCs w:val="19"/>
            <w:lang w:val="sk-SK"/>
          </w:rPr>
          <w:delText>0</w:delText>
        </w:r>
        <w:r w:rsidR="007B67D8" w:rsidRPr="0014645C" w:rsidDel="00D23156">
          <w:rPr>
            <w:rFonts w:ascii="Arial" w:hAnsi="Arial" w:cs="Arial"/>
            <w:b w:val="0"/>
            <w:color w:val="auto"/>
            <w:sz w:val="19"/>
            <w:szCs w:val="19"/>
            <w:lang w:val="sk-SK"/>
          </w:rPr>
          <w:delText>9</w:delText>
        </w:r>
      </w:del>
      <w:ins w:id="490" w:author="Miruška Hrabčáková" w:date="2019-04-01T09:51:00Z">
        <w:r w:rsidR="00D23156">
          <w:rPr>
            <w:rFonts w:ascii="Arial" w:hAnsi="Arial" w:cs="Arial"/>
            <w:b w:val="0"/>
            <w:color w:val="auto"/>
            <w:sz w:val="19"/>
            <w:szCs w:val="19"/>
            <w:lang w:val="sk-SK"/>
          </w:rPr>
          <w:t>17</w:t>
        </w:r>
      </w:ins>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7DA5473F"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t.j. celkovej ceny práce za zamestnanca – pri štátnych zamestnancoch</w:t>
      </w:r>
      <w:r w:rsidR="0084507C">
        <w:rPr>
          <w:rFonts w:ascii="Arial" w:hAnsi="Arial" w:cs="Arial"/>
          <w:b w:val="0"/>
          <w:color w:val="auto"/>
          <w:sz w:val="19"/>
          <w:szCs w:val="19"/>
          <w:lang w:val="sk-SK"/>
        </w:rPr>
        <w:t xml:space="preserve"> </w:t>
      </w:r>
      <w:r w:rsidR="0084507C" w:rsidRPr="0084507C">
        <w:rPr>
          <w:rFonts w:ascii="Arial" w:hAnsi="Arial" w:cs="Arial"/>
          <w:b w:val="0"/>
          <w:color w:val="auto"/>
          <w:sz w:val="19"/>
          <w:szCs w:val="19"/>
          <w:lang w:val="sk-SK"/>
        </w:rPr>
        <w:t>(resp. všetkých štátnych zamestnancov, ktorých pracovný pomer vzniká na základe osobitného predpisu mimo Zákonníka práce)</w:t>
      </w:r>
      <w:r w:rsidRPr="0032396F">
        <w:rPr>
          <w:rFonts w:ascii="Arial" w:hAnsi="Arial" w:cs="Arial"/>
          <w:b w:val="0"/>
          <w:color w:val="auto"/>
          <w:sz w:val="19"/>
          <w:szCs w:val="19"/>
          <w:lang w:val="sk-SK"/>
        </w:rPr>
        <w:t xml:space="preserve">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91" w:name="_Toc417082820"/>
      <w:bookmarkStart w:id="492" w:name="_Toc417132510"/>
      <w:bookmarkStart w:id="493" w:name="_Toc417648923"/>
      <w:bookmarkStart w:id="494" w:name="_Toc440355014"/>
      <w:bookmarkStart w:id="495" w:name="_Toc440375345"/>
      <w:bookmarkStart w:id="496" w:name="_Toc458432931"/>
      <w:bookmarkEnd w:id="491"/>
    </w:p>
    <w:p w14:paraId="15B0CF43" w14:textId="10CC989B" w:rsidR="006069FC" w:rsidRPr="0014645C" w:rsidRDefault="00953D2E" w:rsidP="00551D65">
      <w:pPr>
        <w:pStyle w:val="Nadpis2"/>
        <w:spacing w:line="480" w:lineRule="auto"/>
        <w:rPr>
          <w:b/>
          <w:lang w:val="sk-SK"/>
        </w:rPr>
      </w:pPr>
      <w:bookmarkStart w:id="497"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43"/>
      <w:bookmarkEnd w:id="492"/>
      <w:bookmarkEnd w:id="493"/>
      <w:bookmarkEnd w:id="494"/>
      <w:bookmarkEnd w:id="495"/>
      <w:bookmarkEnd w:id="496"/>
      <w:bookmarkEnd w:id="497"/>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98" w:name="_Toc413832245"/>
      <w:bookmarkStart w:id="499" w:name="_Toc417132511"/>
      <w:bookmarkStart w:id="500" w:name="_Toc417648924"/>
      <w:bookmarkStart w:id="501" w:name="_Toc440355015"/>
      <w:bookmarkStart w:id="502" w:name="_Toc440375346"/>
      <w:bookmarkStart w:id="503"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504"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98"/>
      <w:bookmarkEnd w:id="499"/>
      <w:bookmarkEnd w:id="500"/>
      <w:bookmarkEnd w:id="501"/>
      <w:bookmarkEnd w:id="502"/>
      <w:bookmarkEnd w:id="503"/>
      <w:bookmarkEnd w:id="504"/>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05" w:name="_Toc418003090"/>
      <w:bookmarkStart w:id="506" w:name="_Toc417132512"/>
      <w:bookmarkStart w:id="507" w:name="_Toc417648925"/>
      <w:bookmarkStart w:id="508" w:name="_Toc440355016"/>
      <w:bookmarkStart w:id="509" w:name="_Toc440375347"/>
      <w:bookmarkStart w:id="510" w:name="_Toc458432933"/>
      <w:bookmarkStart w:id="511" w:name="_Toc334109"/>
      <w:bookmarkEnd w:id="505"/>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06"/>
      <w:bookmarkEnd w:id="507"/>
      <w:bookmarkEnd w:id="508"/>
      <w:bookmarkEnd w:id="509"/>
      <w:bookmarkEnd w:id="510"/>
      <w:bookmarkEnd w:id="511"/>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512" w:name="_Toc417132513"/>
      <w:bookmarkStart w:id="513" w:name="_Toc417648926"/>
      <w:bookmarkStart w:id="514" w:name="_Toc440355017"/>
      <w:bookmarkStart w:id="515" w:name="_Toc440375348"/>
      <w:bookmarkStart w:id="516" w:name="_Toc458432934"/>
      <w:bookmarkStart w:id="517" w:name="_Toc334110"/>
      <w:r w:rsidRPr="0014645C">
        <w:rPr>
          <w:i w:val="0"/>
          <w:lang w:val="sk-SK"/>
        </w:rPr>
        <w:t>Postup schvaľovania ŽoNFP</w:t>
      </w:r>
      <w:bookmarkEnd w:id="512"/>
      <w:bookmarkEnd w:id="513"/>
      <w:bookmarkEnd w:id="514"/>
      <w:bookmarkEnd w:id="515"/>
      <w:bookmarkEnd w:id="516"/>
      <w:bookmarkEnd w:id="517"/>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18" w:name="_Toc413832248"/>
      <w:bookmarkStart w:id="519" w:name="_Toc417132514"/>
      <w:bookmarkStart w:id="520" w:name="_Toc417648927"/>
      <w:bookmarkStart w:id="521" w:name="_Toc440355018"/>
      <w:bookmarkStart w:id="522" w:name="_Toc440375349"/>
      <w:bookmarkStart w:id="523"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524" w:name="_Toc334111"/>
      <w:r w:rsidRPr="0014645C">
        <w:rPr>
          <w:b/>
          <w:lang w:val="sk-SK"/>
        </w:rPr>
        <w:t>4.1</w:t>
      </w:r>
      <w:r w:rsidR="00400B1E" w:rsidRPr="0014645C">
        <w:rPr>
          <w:b/>
          <w:lang w:val="sk-SK"/>
        </w:rPr>
        <w:tab/>
      </w:r>
      <w:r w:rsidR="00F220F5" w:rsidRPr="0014645C">
        <w:rPr>
          <w:b/>
          <w:lang w:val="sk-SK"/>
        </w:rPr>
        <w:t>Administratívne overenie ŽoNFP</w:t>
      </w:r>
      <w:bookmarkEnd w:id="518"/>
      <w:bookmarkEnd w:id="519"/>
      <w:bookmarkEnd w:id="520"/>
      <w:bookmarkEnd w:id="521"/>
      <w:bookmarkEnd w:id="522"/>
      <w:bookmarkEnd w:id="523"/>
      <w:bookmarkEnd w:id="524"/>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25" w:name="_Toc413832249"/>
      <w:bookmarkStart w:id="526" w:name="_Toc417132515"/>
      <w:bookmarkStart w:id="527" w:name="_Toc417648928"/>
      <w:bookmarkStart w:id="528" w:name="_Toc440355019"/>
      <w:bookmarkStart w:id="529" w:name="_Toc440375350"/>
      <w:bookmarkStart w:id="530" w:name="_Toc458432936"/>
      <w:bookmarkStart w:id="531" w:name="_Toc334112"/>
      <w:r w:rsidRPr="0014645C">
        <w:rPr>
          <w:b/>
          <w:lang w:val="sk-SK"/>
        </w:rPr>
        <w:t>4.2</w:t>
      </w:r>
      <w:r w:rsidR="00400B1E" w:rsidRPr="0014645C">
        <w:rPr>
          <w:b/>
          <w:lang w:val="sk-SK"/>
        </w:rPr>
        <w:tab/>
      </w:r>
      <w:r w:rsidR="00F220F5" w:rsidRPr="0014645C">
        <w:rPr>
          <w:b/>
          <w:lang w:val="sk-SK"/>
        </w:rPr>
        <w:t>Odborné hodnotenie ŽoNFP</w:t>
      </w:r>
      <w:bookmarkEnd w:id="525"/>
      <w:bookmarkEnd w:id="526"/>
      <w:bookmarkEnd w:id="527"/>
      <w:bookmarkEnd w:id="528"/>
      <w:bookmarkEnd w:id="529"/>
      <w:bookmarkEnd w:id="530"/>
      <w:bookmarkEnd w:id="531"/>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32" w:name="_Toc413832250"/>
      <w:bookmarkStart w:id="533" w:name="_Toc417132516"/>
      <w:bookmarkStart w:id="534" w:name="_Toc417648929"/>
      <w:bookmarkStart w:id="535" w:name="_Toc440355020"/>
      <w:bookmarkStart w:id="536" w:name="_Toc440375351"/>
      <w:bookmarkStart w:id="537"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538" w:name="_Toc334113"/>
      <w:r w:rsidRPr="0014645C">
        <w:rPr>
          <w:b/>
          <w:lang w:val="sk-SK"/>
        </w:rPr>
        <w:t>4.3</w:t>
      </w:r>
      <w:r w:rsidR="00400B1E" w:rsidRPr="0014645C">
        <w:rPr>
          <w:b/>
          <w:lang w:val="sk-SK"/>
        </w:rPr>
        <w:tab/>
      </w:r>
      <w:r w:rsidR="00F220F5" w:rsidRPr="0014645C">
        <w:rPr>
          <w:b/>
          <w:lang w:val="sk-SK"/>
        </w:rPr>
        <w:t>Vydávanie rozhodnutia</w:t>
      </w:r>
      <w:bookmarkEnd w:id="532"/>
      <w:r w:rsidR="00D86ED1" w:rsidRPr="0014645C">
        <w:rPr>
          <w:b/>
          <w:lang w:val="sk-SK"/>
        </w:rPr>
        <w:t xml:space="preserve"> a zverejňovanie</w:t>
      </w:r>
      <w:bookmarkEnd w:id="533"/>
      <w:bookmarkEnd w:id="534"/>
      <w:bookmarkEnd w:id="535"/>
      <w:bookmarkEnd w:id="536"/>
      <w:bookmarkEnd w:id="537"/>
      <w:bookmarkEnd w:id="538"/>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39" w:name="_Toc413832252"/>
      <w:bookmarkStart w:id="540" w:name="_Toc417132517"/>
      <w:bookmarkStart w:id="541" w:name="_Toc417648930"/>
      <w:bookmarkStart w:id="542" w:name="_Toc440355021"/>
      <w:bookmarkStart w:id="543" w:name="_Toc440375352"/>
      <w:bookmarkStart w:id="544" w:name="_Toc458432938"/>
      <w:bookmarkStart w:id="545" w:name="_Toc334114"/>
      <w:r w:rsidRPr="0014645C">
        <w:rPr>
          <w:b/>
          <w:lang w:val="sk-SK"/>
        </w:rPr>
        <w:t>4.4</w:t>
      </w:r>
      <w:r w:rsidR="00400B1E" w:rsidRPr="0014645C">
        <w:rPr>
          <w:b/>
          <w:lang w:val="sk-SK"/>
        </w:rPr>
        <w:tab/>
      </w:r>
      <w:r w:rsidR="00F220F5" w:rsidRPr="0014645C">
        <w:rPr>
          <w:b/>
          <w:lang w:val="sk-SK"/>
        </w:rPr>
        <w:t>Opravné prostriedky</w:t>
      </w:r>
      <w:bookmarkEnd w:id="539"/>
      <w:bookmarkEnd w:id="540"/>
      <w:bookmarkEnd w:id="541"/>
      <w:bookmarkEnd w:id="542"/>
      <w:bookmarkEnd w:id="543"/>
      <w:bookmarkEnd w:id="544"/>
      <w:bookmarkEnd w:id="545"/>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46" w:name="_Toc413832253"/>
      <w:bookmarkStart w:id="547" w:name="_Toc417132518"/>
      <w:bookmarkStart w:id="548" w:name="_Toc417648931"/>
      <w:bookmarkStart w:id="549" w:name="_Toc440355022"/>
      <w:bookmarkStart w:id="550" w:name="_Toc440375353"/>
      <w:bookmarkStart w:id="551"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552"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46"/>
      <w:bookmarkEnd w:id="547"/>
      <w:bookmarkEnd w:id="548"/>
      <w:bookmarkEnd w:id="549"/>
      <w:bookmarkEnd w:id="550"/>
      <w:bookmarkEnd w:id="551"/>
      <w:bookmarkEnd w:id="552"/>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53" w:name="_Toc413832254"/>
      <w:bookmarkStart w:id="554" w:name="_Toc417132519"/>
      <w:bookmarkStart w:id="555" w:name="_Toc417648932"/>
      <w:bookmarkStart w:id="556" w:name="_Toc440355023"/>
      <w:bookmarkStart w:id="557" w:name="_Toc440375354"/>
      <w:bookmarkStart w:id="558" w:name="_Toc458432940"/>
      <w:bookmarkStart w:id="559"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53"/>
      <w:bookmarkEnd w:id="554"/>
      <w:bookmarkEnd w:id="555"/>
      <w:bookmarkEnd w:id="556"/>
      <w:bookmarkEnd w:id="557"/>
      <w:bookmarkEnd w:id="558"/>
      <w:bookmarkEnd w:id="559"/>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60" w:name="_Toc413832255"/>
      <w:bookmarkStart w:id="561" w:name="_Toc417132520"/>
      <w:bookmarkStart w:id="562" w:name="_Toc417648933"/>
      <w:bookmarkStart w:id="563" w:name="_Toc440355024"/>
      <w:bookmarkStart w:id="564" w:name="_Toc440375355"/>
      <w:bookmarkStart w:id="565" w:name="_Toc458432941"/>
      <w:bookmarkStart w:id="566"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60"/>
      <w:bookmarkEnd w:id="561"/>
      <w:bookmarkEnd w:id="562"/>
      <w:bookmarkEnd w:id="563"/>
      <w:bookmarkEnd w:id="564"/>
      <w:bookmarkEnd w:id="565"/>
      <w:bookmarkEnd w:id="566"/>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67" w:name="_Toc417132521"/>
      <w:bookmarkStart w:id="568" w:name="_Toc417648934"/>
      <w:bookmarkStart w:id="569" w:name="_Toc440355025"/>
      <w:bookmarkStart w:id="570" w:name="_Toc440375356"/>
      <w:bookmarkStart w:id="571" w:name="_Toc458432942"/>
      <w:bookmarkStart w:id="572" w:name="_Toc334118"/>
      <w:r w:rsidRPr="0014645C">
        <w:rPr>
          <w:i w:val="0"/>
          <w:lang w:val="sk-SK"/>
        </w:rPr>
        <w:t>Informácia o horizontálnych princípoch</w:t>
      </w:r>
      <w:bookmarkEnd w:id="567"/>
      <w:bookmarkEnd w:id="568"/>
      <w:bookmarkEnd w:id="569"/>
      <w:bookmarkEnd w:id="570"/>
      <w:bookmarkEnd w:id="571"/>
      <w:bookmarkEnd w:id="572"/>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73" w:name="_Toc417648936"/>
      <w:bookmarkStart w:id="574" w:name="_Toc417132522"/>
      <w:bookmarkStart w:id="575" w:name="_Toc417648937"/>
      <w:bookmarkStart w:id="576" w:name="_Toc440355026"/>
      <w:bookmarkStart w:id="577" w:name="_Toc440375357"/>
      <w:bookmarkStart w:id="578" w:name="_Toc458432943"/>
      <w:bookmarkStart w:id="579" w:name="_Toc334119"/>
      <w:bookmarkEnd w:id="573"/>
      <w:r w:rsidRPr="0014645C">
        <w:rPr>
          <w:i w:val="0"/>
          <w:lang w:val="sk-SK"/>
        </w:rPr>
        <w:t>Uzavretie zmluvy o </w:t>
      </w:r>
      <w:r w:rsidR="003C3D5D" w:rsidRPr="0014645C">
        <w:rPr>
          <w:i w:val="0"/>
          <w:lang w:val="sk-SK"/>
        </w:rPr>
        <w:t>NFP</w:t>
      </w:r>
      <w:bookmarkEnd w:id="574"/>
      <w:bookmarkEnd w:id="575"/>
      <w:bookmarkEnd w:id="576"/>
      <w:bookmarkEnd w:id="577"/>
      <w:bookmarkEnd w:id="578"/>
      <w:bookmarkEnd w:id="579"/>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80" w:name="_Toc440355027"/>
      <w:bookmarkStart w:id="581" w:name="_Toc440374966"/>
      <w:bookmarkStart w:id="582" w:name="_Toc440634450"/>
      <w:bookmarkStart w:id="583" w:name="_Toc440355028"/>
      <w:bookmarkStart w:id="584" w:name="_Toc440374967"/>
      <w:bookmarkStart w:id="585" w:name="_Toc440634451"/>
      <w:bookmarkStart w:id="586" w:name="_Toc440355029"/>
      <w:bookmarkStart w:id="587" w:name="_Toc440374968"/>
      <w:bookmarkStart w:id="588" w:name="_Toc440634452"/>
      <w:bookmarkStart w:id="589" w:name="_Toc440355030"/>
      <w:bookmarkStart w:id="590" w:name="_Toc440374969"/>
      <w:bookmarkStart w:id="591" w:name="_Toc440634453"/>
      <w:bookmarkStart w:id="592" w:name="_Toc440355031"/>
      <w:bookmarkStart w:id="593" w:name="_Toc440374970"/>
      <w:bookmarkStart w:id="594" w:name="_Toc440634454"/>
      <w:bookmarkStart w:id="595" w:name="_Toc440355032"/>
      <w:bookmarkStart w:id="596" w:name="_Toc440374971"/>
      <w:bookmarkStart w:id="597" w:name="_Toc440634455"/>
      <w:bookmarkStart w:id="598" w:name="_Toc440355033"/>
      <w:bookmarkStart w:id="599" w:name="_Toc440374972"/>
      <w:bookmarkStart w:id="600" w:name="_Toc440634456"/>
      <w:bookmarkStart w:id="601" w:name="_Toc440355034"/>
      <w:bookmarkStart w:id="602" w:name="_Toc440374973"/>
      <w:bookmarkStart w:id="603" w:name="_Toc440634457"/>
      <w:bookmarkStart w:id="604" w:name="_Toc417132523"/>
      <w:bookmarkStart w:id="605" w:name="_Toc417648938"/>
      <w:bookmarkStart w:id="606" w:name="_Toc440355035"/>
      <w:bookmarkStart w:id="607" w:name="_Toc440375358"/>
      <w:bookmarkStart w:id="608" w:name="_Toc458432944"/>
      <w:bookmarkStart w:id="609" w:name="_Toc33412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14645C">
        <w:rPr>
          <w:i w:val="0"/>
          <w:lang w:val="sk-SK"/>
        </w:rPr>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04"/>
      <w:bookmarkEnd w:id="605"/>
      <w:bookmarkEnd w:id="606"/>
      <w:bookmarkEnd w:id="607"/>
      <w:bookmarkEnd w:id="608"/>
      <w:bookmarkEnd w:id="609"/>
    </w:p>
    <w:p w14:paraId="55B75C3D" w14:textId="3F3FCCB6" w:rsidR="00FA7A4F" w:rsidRPr="0014645C" w:rsidRDefault="00FA7A4F" w:rsidP="00FA7A4F">
      <w:pPr>
        <w:pStyle w:val="Nadpis2"/>
        <w:spacing w:line="480" w:lineRule="auto"/>
        <w:rPr>
          <w:rFonts w:ascii="Arial" w:hAnsi="Arial" w:cs="Arial"/>
          <w:b/>
          <w:szCs w:val="24"/>
          <w:lang w:val="sk-SK"/>
        </w:rPr>
      </w:pPr>
      <w:bookmarkStart w:id="610" w:name="_Toc334121"/>
      <w:r w:rsidRPr="0014645C">
        <w:rPr>
          <w:rFonts w:ascii="Arial" w:hAnsi="Arial" w:cs="Arial"/>
          <w:b/>
          <w:szCs w:val="24"/>
          <w:lang w:val="sk-SK"/>
        </w:rPr>
        <w:t>7.1 Žiadateľ (potenciálny prijímateľ)</w:t>
      </w:r>
      <w:bookmarkEnd w:id="610"/>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611" w:name="_Toc334122"/>
      <w:r w:rsidRPr="0014645C">
        <w:rPr>
          <w:b/>
          <w:lang w:val="sk-SK"/>
        </w:rPr>
        <w:t>7.2 Na úrovni CKO</w:t>
      </w:r>
      <w:bookmarkEnd w:id="611"/>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12" w:name="_Toc440355038"/>
      <w:bookmarkStart w:id="613" w:name="_Toc440375361"/>
      <w:bookmarkStart w:id="614" w:name="_Toc458432947"/>
      <w:bookmarkStart w:id="615" w:name="_Toc334123"/>
      <w:r w:rsidRPr="0014645C">
        <w:rPr>
          <w:b/>
          <w:lang w:val="sk-SK"/>
        </w:rPr>
        <w:t>7.3</w:t>
      </w:r>
      <w:r w:rsidRPr="0014645C">
        <w:rPr>
          <w:b/>
          <w:lang w:val="sk-SK"/>
        </w:rPr>
        <w:tab/>
      </w:r>
      <w:r w:rsidR="009408CE" w:rsidRPr="0014645C">
        <w:rPr>
          <w:b/>
          <w:lang w:val="sk-SK"/>
        </w:rPr>
        <w:t>Na úrovni RO</w:t>
      </w:r>
      <w:bookmarkEnd w:id="612"/>
      <w:bookmarkEnd w:id="613"/>
      <w:bookmarkEnd w:id="614"/>
      <w:bookmarkEnd w:id="615"/>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16" w:name="_Toc440372893"/>
      <w:bookmarkStart w:id="617" w:name="_Toc440375362"/>
      <w:bookmarkStart w:id="618" w:name="_Toc458432948"/>
      <w:bookmarkStart w:id="619" w:name="_Toc334124"/>
      <w:bookmarkStart w:id="620" w:name="_Toc440355039"/>
      <w:r w:rsidRPr="0014645C">
        <w:rPr>
          <w:rFonts w:ascii="Arial" w:hAnsi="Arial" w:cs="Arial"/>
          <w:i w:val="0"/>
          <w:lang w:val="sk-SK"/>
        </w:rPr>
        <w:t>Prechodné a záverečné ustanovenia</w:t>
      </w:r>
      <w:bookmarkEnd w:id="616"/>
      <w:bookmarkEnd w:id="617"/>
      <w:bookmarkEnd w:id="618"/>
      <w:bookmarkEnd w:id="619"/>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21" w:name="_Toc440375363"/>
      <w:bookmarkStart w:id="622" w:name="_Toc458432949"/>
      <w:bookmarkStart w:id="623" w:name="_Toc334125"/>
      <w:r w:rsidRPr="0014645C">
        <w:rPr>
          <w:i w:val="0"/>
          <w:lang w:val="sk-SK"/>
        </w:rPr>
        <w:t>Prílohy</w:t>
      </w:r>
      <w:bookmarkEnd w:id="620"/>
      <w:bookmarkEnd w:id="621"/>
      <w:bookmarkEnd w:id="622"/>
      <w:bookmarkEnd w:id="623"/>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6975" w14:textId="77777777" w:rsidR="00AA3BE3" w:rsidRDefault="00AA3BE3">
      <w:r>
        <w:separator/>
      </w:r>
    </w:p>
    <w:p w14:paraId="66DD6CF7" w14:textId="77777777" w:rsidR="00AA3BE3" w:rsidRDefault="00AA3BE3"/>
  </w:endnote>
  <w:endnote w:type="continuationSeparator" w:id="0">
    <w:p w14:paraId="38862F74" w14:textId="77777777" w:rsidR="00AA3BE3" w:rsidRDefault="00AA3BE3">
      <w:r>
        <w:continuationSeparator/>
      </w:r>
    </w:p>
    <w:p w14:paraId="0ED758F3" w14:textId="77777777" w:rsidR="00AA3BE3" w:rsidRDefault="00AA3BE3"/>
  </w:endnote>
  <w:endnote w:type="continuationNotice" w:id="1">
    <w:p w14:paraId="110AE269" w14:textId="77777777" w:rsidR="00AA3BE3" w:rsidRDefault="00AA3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B2014A">
          <w:rPr>
            <w:noProof/>
          </w:rPr>
          <w:t>25</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83845" w14:textId="77777777" w:rsidR="00AA3BE3" w:rsidRDefault="00AA3BE3">
      <w:r>
        <w:separator/>
      </w:r>
    </w:p>
    <w:p w14:paraId="57437E90" w14:textId="77777777" w:rsidR="00AA3BE3" w:rsidRDefault="00AA3BE3"/>
  </w:footnote>
  <w:footnote w:type="continuationSeparator" w:id="0">
    <w:p w14:paraId="71113E1E" w14:textId="77777777" w:rsidR="00AA3BE3" w:rsidRDefault="00AA3BE3">
      <w:r>
        <w:continuationSeparator/>
      </w:r>
    </w:p>
    <w:p w14:paraId="3D88EC26" w14:textId="77777777" w:rsidR="00AA3BE3" w:rsidRDefault="00AA3BE3"/>
  </w:footnote>
  <w:footnote w:type="continuationNotice" w:id="1">
    <w:p w14:paraId="2E01C271" w14:textId="77777777" w:rsidR="00AA3BE3" w:rsidRDefault="00AA3BE3"/>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ins w:id="450" w:author="Rudolf Hrudkay" w:date="2019-04-02T10:51:00Z"/>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0B1F7848" w:rsidR="00EF1C40" w:rsidRPr="00A11896" w:rsidRDefault="00EF1C40" w:rsidP="00A11896">
      <w:pPr>
        <w:spacing w:after="0"/>
        <w:jc w:val="both"/>
        <w:rPr>
          <w:sz w:val="16"/>
          <w:szCs w:val="20"/>
          <w:lang w:val="sk-SK"/>
        </w:rPr>
      </w:pPr>
      <w:ins w:id="451" w:author="Rudolf Hrudkay" w:date="2019-04-02T10:51:00Z">
        <w:r>
          <w:rPr>
            <w:sz w:val="16"/>
            <w:szCs w:val="20"/>
            <w:lang w:val="sk-SK"/>
          </w:rPr>
          <w:t>Zároveň</w:t>
        </w:r>
      </w:ins>
      <w:ins w:id="452" w:author="Rudolf Hrudkay" w:date="2019-04-02T10:54:00Z">
        <w:r>
          <w:rPr>
            <w:sz w:val="16"/>
            <w:szCs w:val="20"/>
            <w:lang w:val="sk-SK"/>
          </w:rPr>
          <w:t>,</w:t>
        </w:r>
      </w:ins>
      <w:ins w:id="453" w:author="Rudolf Hrudkay" w:date="2019-04-02T10:51:00Z">
        <w:r>
          <w:rPr>
            <w:sz w:val="16"/>
            <w:szCs w:val="20"/>
            <w:lang w:val="sk-SK"/>
          </w:rPr>
          <w:t xml:space="preserve"> pokiaľ poskytovateľ určí vo výzve alebo súvisiacej dokumentácii </w:t>
        </w:r>
      </w:ins>
      <w:ins w:id="454" w:author="Rudolf Hrudkay" w:date="2019-04-02T10:54:00Z">
        <w:r>
          <w:rPr>
            <w:sz w:val="16"/>
            <w:szCs w:val="20"/>
            <w:lang w:val="sk-SK"/>
          </w:rPr>
          <w:t>výzvy</w:t>
        </w:r>
      </w:ins>
      <w:ins w:id="455" w:author="Rudolf Hrudkay" w:date="2019-04-02T10:57:00Z">
        <w:r>
          <w:rPr>
            <w:sz w:val="16"/>
            <w:szCs w:val="20"/>
            <w:lang w:val="sk-SK"/>
          </w:rPr>
          <w:t xml:space="preserve">, v </w:t>
        </w:r>
      </w:ins>
      <w:ins w:id="456" w:author="Rudolf Hrudkay" w:date="2019-04-02T10:51:00Z">
        <w:r>
          <w:rPr>
            <w:sz w:val="16"/>
            <w:szCs w:val="20"/>
            <w:lang w:val="sk-SK"/>
          </w:rPr>
          <w:t>pr</w:t>
        </w:r>
      </w:ins>
      <w:ins w:id="457" w:author="Rudolf Hrudkay" w:date="2019-04-02T10:52:00Z">
        <w:r>
          <w:rPr>
            <w:sz w:val="16"/>
            <w:szCs w:val="20"/>
            <w:lang w:val="sk-SK"/>
          </w:rPr>
          <w:t>ípad</w:t>
        </w:r>
      </w:ins>
      <w:ins w:id="458" w:author="Rudolf Hrudkay" w:date="2019-04-02T10:57:00Z">
        <w:r>
          <w:rPr>
            <w:sz w:val="16"/>
            <w:szCs w:val="20"/>
            <w:lang w:val="sk-SK"/>
          </w:rPr>
          <w:t>och</w:t>
        </w:r>
      </w:ins>
      <w:ins w:id="459" w:author="Rudolf Hrudkay" w:date="2019-04-02T10:52:00Z">
        <w:r>
          <w:rPr>
            <w:sz w:val="16"/>
            <w:szCs w:val="20"/>
            <w:lang w:val="sk-SK"/>
          </w:rPr>
          <w:t xml:space="preserve"> že špecifická skupina žiadateľov (typicky subjekty MNO) nemusí disponovať </w:t>
        </w:r>
      </w:ins>
      <w:ins w:id="460" w:author="Rudolf Hrudkay" w:date="2019-04-02T10:53:00Z">
        <w:r>
          <w:rPr>
            <w:sz w:val="16"/>
            <w:szCs w:val="20"/>
            <w:lang w:val="sk-SK"/>
          </w:rPr>
          <w:t>dostatočnými</w:t>
        </w:r>
      </w:ins>
      <w:ins w:id="461" w:author="Rudolf Hrudkay" w:date="2019-04-02T10:56:00Z">
        <w:r>
          <w:rPr>
            <w:sz w:val="16"/>
            <w:szCs w:val="20"/>
            <w:lang w:val="sk-SK"/>
          </w:rPr>
          <w:t xml:space="preserve"> personálnymi a mzdovými</w:t>
        </w:r>
      </w:ins>
      <w:ins w:id="462" w:author="Rudolf Hrudkay" w:date="2019-04-02T10:53:00Z">
        <w:r>
          <w:rPr>
            <w:sz w:val="16"/>
            <w:szCs w:val="20"/>
            <w:lang w:val="sk-SK"/>
          </w:rPr>
          <w:t xml:space="preserve"> záznamami</w:t>
        </w:r>
      </w:ins>
      <w:ins w:id="463" w:author="Rudolf Hrudkay" w:date="2019-04-02T10:56:00Z">
        <w:r>
          <w:rPr>
            <w:sz w:val="16"/>
            <w:szCs w:val="20"/>
            <w:lang w:val="sk-SK"/>
          </w:rPr>
          <w:t xml:space="preserve"> pre preukázanie </w:t>
        </w:r>
      </w:ins>
      <w:ins w:id="464" w:author="Rudolf Hrudkay" w:date="2019-04-02T10:58:00Z">
        <w:r>
          <w:rPr>
            <w:sz w:val="16"/>
            <w:szCs w:val="20"/>
            <w:lang w:val="sk-SK"/>
          </w:rPr>
          <w:t xml:space="preserve">predchádzajúcej </w:t>
        </w:r>
      </w:ins>
      <w:ins w:id="465" w:author="Rudolf Hrudkay" w:date="2019-04-02T10:56:00Z">
        <w:r>
          <w:rPr>
            <w:sz w:val="16"/>
            <w:szCs w:val="20"/>
            <w:lang w:val="sk-SK"/>
          </w:rPr>
          <w:t>mzdovej politiky žiadateľa</w:t>
        </w:r>
      </w:ins>
      <w:ins w:id="466" w:author="Rudolf Hrudkay" w:date="2019-04-02T10:53:00Z">
        <w:r>
          <w:rPr>
            <w:sz w:val="16"/>
            <w:szCs w:val="20"/>
            <w:lang w:val="sk-SK"/>
          </w:rPr>
          <w:t>, osobitn</w:t>
        </w:r>
      </w:ins>
      <w:ins w:id="467" w:author="Rudolf Hrudkay" w:date="2019-04-02T10:54:00Z">
        <w:r>
          <w:rPr>
            <w:sz w:val="16"/>
            <w:szCs w:val="20"/>
            <w:lang w:val="sk-SK"/>
          </w:rPr>
          <w:t xml:space="preserve">ý postup preukazovania mzdovej politiky napr. prostredníctvom </w:t>
        </w:r>
      </w:ins>
      <w:ins w:id="468" w:author="Rudolf Hrudkay" w:date="2019-04-02T10:55:00Z">
        <w:r>
          <w:rPr>
            <w:sz w:val="16"/>
            <w:szCs w:val="20"/>
            <w:lang w:val="sk-SK"/>
          </w:rPr>
          <w:t>štatistických údajov alebo špecificky vykonaných prieskumov trhu na predmetné činnosti súvisiac</w:t>
        </w:r>
        <w:del w:id="469" w:author="Miruška Hrabčáková" w:date="2019-04-02T11:04:00Z">
          <w:r w:rsidDel="00EE0676">
            <w:rPr>
              <w:sz w:val="16"/>
              <w:szCs w:val="20"/>
              <w:lang w:val="sk-SK"/>
            </w:rPr>
            <w:delText>e</w:delText>
          </w:r>
        </w:del>
      </w:ins>
      <w:ins w:id="470" w:author="Miruška Hrabčáková" w:date="2019-04-02T11:04:00Z">
        <w:r w:rsidR="00EE0676">
          <w:rPr>
            <w:sz w:val="16"/>
            <w:szCs w:val="20"/>
            <w:lang w:val="sk-SK"/>
          </w:rPr>
          <w:t>ich</w:t>
        </w:r>
      </w:ins>
      <w:ins w:id="471" w:author="Rudolf Hrudkay" w:date="2019-04-02T10:55:00Z">
        <w:r>
          <w:rPr>
            <w:sz w:val="16"/>
            <w:szCs w:val="20"/>
            <w:lang w:val="sk-SK"/>
          </w:rPr>
          <w:t xml:space="preserve"> s</w:t>
        </w:r>
      </w:ins>
      <w:ins w:id="472" w:author="Rudolf Hrudkay" w:date="2019-04-02T10:57:00Z">
        <w:r>
          <w:rPr>
            <w:sz w:val="16"/>
            <w:szCs w:val="20"/>
            <w:lang w:val="sk-SK"/>
          </w:rPr>
          <w:t> realizáciou navrhnutých aktivít projektu, je žiadate</w:t>
        </w:r>
      </w:ins>
      <w:ins w:id="473" w:author="Rudolf Hrudkay" w:date="2019-04-02T10:58:00Z">
        <w:r>
          <w:rPr>
            <w:sz w:val="16"/>
            <w:szCs w:val="20"/>
            <w:lang w:val="sk-SK"/>
          </w:rPr>
          <w:t>ľ povinný okrem údajov v mzdovej politike predlo</w:t>
        </w:r>
      </w:ins>
      <w:ins w:id="474" w:author="Rudolf Hrudkay" w:date="2019-04-02T10:59:00Z">
        <w:r>
          <w:rPr>
            <w:sz w:val="16"/>
            <w:szCs w:val="20"/>
            <w:lang w:val="sk-SK"/>
          </w:rPr>
          <w:t>žiť v rámci dokumentácie ŽoNFP aj všetky súvisiace podklady</w:t>
        </w:r>
        <w:r w:rsidR="00B104B0">
          <w:rPr>
            <w:sz w:val="16"/>
            <w:szCs w:val="20"/>
            <w:lang w:val="sk-SK"/>
          </w:rPr>
          <w:t xml:space="preserve"> a záznamy </w:t>
        </w:r>
      </w:ins>
      <w:ins w:id="475" w:author="Rudolf Hrudkay" w:date="2019-04-02T11:00:00Z">
        <w:r w:rsidR="00B104B0">
          <w:rPr>
            <w:sz w:val="16"/>
            <w:szCs w:val="20"/>
            <w:lang w:val="sk-SK"/>
          </w:rPr>
          <w:t xml:space="preserve">dokumentov </w:t>
        </w:r>
      </w:ins>
      <w:ins w:id="476" w:author="Rudolf Hrudkay" w:date="2019-04-02T10:59:00Z">
        <w:r w:rsidR="00B104B0">
          <w:rPr>
            <w:sz w:val="16"/>
            <w:szCs w:val="20"/>
            <w:lang w:val="sk-SK"/>
          </w:rPr>
          <w:t xml:space="preserve">k zdokladovaniu ekvivalentných </w:t>
        </w:r>
      </w:ins>
      <w:ins w:id="477" w:author="Rudolf Hrudkay" w:date="2019-04-02T11:00:00Z">
        <w:r w:rsidR="00B104B0">
          <w:rPr>
            <w:sz w:val="16"/>
            <w:szCs w:val="20"/>
            <w:lang w:val="sk-SK"/>
          </w:rPr>
          <w:t>činností (služieb) a štatistických údajov</w:t>
        </w:r>
      </w:ins>
      <w:ins w:id="478" w:author="Rudolf Hrudkay" w:date="2019-04-02T10:59:00Z">
        <w:r w:rsidR="00B104B0">
          <w:rPr>
            <w:sz w:val="16"/>
            <w:szCs w:val="20"/>
            <w:lang w:val="sk-SK"/>
          </w:rPr>
          <w:t>, ktor</w:t>
        </w:r>
      </w:ins>
      <w:ins w:id="479" w:author="Rudolf Hrudkay" w:date="2019-04-02T11:00:00Z">
        <w:r w:rsidR="00B104B0">
          <w:rPr>
            <w:sz w:val="16"/>
            <w:szCs w:val="20"/>
            <w:lang w:val="sk-SK"/>
          </w:rPr>
          <w:t>ými žiadate</w:t>
        </w:r>
      </w:ins>
      <w:ins w:id="480" w:author="Rudolf Hrudkay" w:date="2019-04-02T11:01:00Z">
        <w:r w:rsidR="00B104B0">
          <w:rPr>
            <w:sz w:val="16"/>
            <w:szCs w:val="20"/>
            <w:lang w:val="sk-SK"/>
          </w:rPr>
          <w:t>ľ preukazuje svoju mzdovú politiku.</w:t>
        </w:r>
      </w:ins>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4388D0F0"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del w:id="481" w:author="Miruška Hrabčáková" w:date="2019-04-01T09:52:00Z">
        <w:r w:rsidRPr="00C931D2" w:rsidDel="006463AC">
          <w:rPr>
            <w:lang w:val="sk-SK"/>
          </w:rPr>
          <w:delText>400</w:delText>
        </w:r>
      </w:del>
      <w:ins w:id="482" w:author="Miruška Hrabčáková" w:date="2019-04-01T09:52:00Z">
        <w:r>
          <w:rPr>
            <w:lang w:val="sk-SK"/>
          </w:rPr>
          <w:t>55</w:t>
        </w:r>
      </w:ins>
      <w:r w:rsidRPr="00C931D2">
        <w:rPr>
          <w:lang w:val="sk-SK"/>
        </w:rPr>
        <w:t>/20</w:t>
      </w:r>
      <w:del w:id="483" w:author="Miruška Hrabčáková" w:date="2019-04-01T09:52:00Z">
        <w:r w:rsidRPr="00C931D2" w:rsidDel="006463AC">
          <w:rPr>
            <w:lang w:val="sk-SK"/>
          </w:rPr>
          <w:delText>09</w:delText>
        </w:r>
      </w:del>
      <w:ins w:id="484" w:author="Miruška Hrabčáková" w:date="2019-04-01T09:52:00Z">
        <w:r>
          <w:rPr>
            <w:lang w:val="sk-SK"/>
          </w:rPr>
          <w:t>17</w:t>
        </w:r>
      </w:ins>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ins w:id="485" w:author="Miruška Hrabčáková" w:date="2019-02-15T13:49:00Z">
        <w:r>
          <w:rPr>
            <w:lang w:val="sk-SK"/>
          </w:rPr>
          <w:t xml:space="preserve">Poľsko – 145 EUR, </w:t>
        </w:r>
      </w:ins>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1A482C0E"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BE3"/>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14A"/>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B30900-71AF-41FB-A267-2CCB6A7A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26</Pages>
  <Words>35066</Words>
  <Characters>199880</Characters>
  <Application>Microsoft Office Word</Application>
  <DocSecurity>0</DocSecurity>
  <Lines>1665</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67</cp:revision>
  <cp:lastPrinted>2017-01-17T14:22:00Z</cp:lastPrinted>
  <dcterms:created xsi:type="dcterms:W3CDTF">2018-11-07T13:30:00Z</dcterms:created>
  <dcterms:modified xsi:type="dcterms:W3CDTF">2019-04-02T11:20:00Z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